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FBA" w:rsidRPr="00CB3FBA" w:rsidRDefault="00CB3FBA" w:rsidP="00CB3FBA">
      <w:pPr>
        <w:rPr>
          <w:ins w:id="0" w:author="Unknown"/>
          <w:rFonts w:asciiTheme="majorHAnsi" w:hAnsiTheme="majorHAnsi" w:cstheme="minorHAnsi"/>
          <w:b/>
        </w:rPr>
      </w:pPr>
      <w:ins w:id="1" w:author="Unknown">
        <w:r w:rsidRPr="00CB3FBA">
          <w:rPr>
            <w:rFonts w:asciiTheme="majorHAnsi" w:hAnsiTheme="majorHAnsi" w:cstheme="minorHAnsi"/>
            <w:b/>
          </w:rPr>
          <w:fldChar w:fldCharType="begin"/>
        </w:r>
        <w:r w:rsidRPr="00CB3FBA">
          <w:rPr>
            <w:rFonts w:asciiTheme="majorHAnsi" w:hAnsiTheme="majorHAnsi" w:cstheme="minorHAnsi"/>
            <w:b/>
          </w:rPr>
          <w:instrText xml:space="preserve"> HYPERLINK "http://www.nytimes.whsites.net/mediakit/" </w:instrText>
        </w:r>
        <w:r w:rsidRPr="00CB3FBA">
          <w:rPr>
            <w:rFonts w:asciiTheme="majorHAnsi" w:hAnsiTheme="majorHAnsi" w:cstheme="minorHAnsi"/>
            <w:b/>
          </w:rPr>
          <w:fldChar w:fldCharType="separate"/>
        </w:r>
        <w:r w:rsidRPr="00CB3FBA">
          <w:rPr>
            <w:rFonts w:asciiTheme="majorHAnsi" w:hAnsiTheme="majorHAnsi" w:cstheme="minorHAnsi"/>
            <w:b/>
          </w:rPr>
          <w:t>Advertise on NYTimes.com</w:t>
        </w:r>
        <w:r w:rsidRPr="00CB3FBA">
          <w:rPr>
            <w:rFonts w:asciiTheme="majorHAnsi" w:hAnsiTheme="majorHAnsi" w:cstheme="minorHAnsi"/>
            <w:b/>
          </w:rPr>
          <w:fldChar w:fldCharType="end"/>
        </w:r>
      </w:ins>
    </w:p>
    <w:p w:rsidR="00CB3FBA" w:rsidRPr="00CB3FBA" w:rsidRDefault="00CB3FBA" w:rsidP="00CB3FBA">
      <w:pPr>
        <w:rPr>
          <w:ins w:id="2" w:author="Unknown"/>
          <w:rFonts w:asciiTheme="majorHAnsi" w:hAnsiTheme="majorHAnsi" w:cstheme="minorHAnsi"/>
          <w:b/>
        </w:rPr>
      </w:pPr>
      <w:ins w:id="3" w:author="Unknown">
        <w:r w:rsidRPr="00CB3FBA">
          <w:rPr>
            <w:rFonts w:asciiTheme="majorHAnsi" w:hAnsiTheme="majorHAnsi" w:cstheme="minorHAnsi"/>
            <w:b/>
          </w:rPr>
          <w:t>For Free Throws, 50 Years of Practice Is No Help</w:t>
        </w:r>
      </w:ins>
    </w:p>
    <w:p w:rsidR="00CB3FBA" w:rsidRPr="00CB3FBA" w:rsidRDefault="00CB3FBA" w:rsidP="00CB3FBA">
      <w:pPr>
        <w:rPr>
          <w:ins w:id="4" w:author="Unknown"/>
          <w:rFonts w:asciiTheme="majorHAnsi" w:hAnsiTheme="majorHAnsi" w:cstheme="minorHAnsi"/>
          <w:b/>
        </w:rPr>
      </w:pPr>
      <w:r w:rsidRPr="00CB3FBA">
        <w:rPr>
          <w:rFonts w:asciiTheme="majorHAnsi" w:hAnsiTheme="majorHAnsi" w:cstheme="minorHAnsi"/>
          <w:b/>
          <w:noProof/>
          <w:lang w:eastAsia="en-AU"/>
        </w:rPr>
        <w:drawing>
          <wp:inline distT="0" distB="0" distL="0" distR="0" wp14:anchorId="2E218BB3" wp14:editId="57F919CF">
            <wp:extent cx="5715000" cy="3152775"/>
            <wp:effectExtent l="0" t="0" r="0" b="9525"/>
            <wp:docPr id="31" name="Picture 31" descr="http://graphics8.nytimes.com/images/2009/03/04/sports/04freethrow_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graphics8.nytimes.com/images/2009/03/04/sports/04freethrow_60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FBA" w:rsidRPr="00CB3FBA" w:rsidRDefault="00CB3FBA" w:rsidP="00CB3FBA">
      <w:pPr>
        <w:rPr>
          <w:ins w:id="5" w:author="Unknown"/>
          <w:rFonts w:asciiTheme="majorHAnsi" w:hAnsiTheme="majorHAnsi" w:cstheme="minorHAnsi"/>
          <w:b/>
        </w:rPr>
      </w:pPr>
      <w:ins w:id="6" w:author="Unknown">
        <w:r w:rsidRPr="00CB3FBA">
          <w:rPr>
            <w:rFonts w:asciiTheme="majorHAnsi" w:hAnsiTheme="majorHAnsi" w:cstheme="minorHAnsi"/>
            <w:b/>
          </w:rPr>
          <w:t>Ronald Martinez/Getty Images</w:t>
        </w:r>
      </w:ins>
    </w:p>
    <w:p w:rsidR="00CB3FBA" w:rsidRPr="00CB3FBA" w:rsidRDefault="00CB3FBA" w:rsidP="00CB3FBA">
      <w:pPr>
        <w:rPr>
          <w:ins w:id="7" w:author="Unknown"/>
          <w:rFonts w:asciiTheme="majorHAnsi" w:hAnsiTheme="majorHAnsi" w:cstheme="minorHAnsi"/>
          <w:b/>
        </w:rPr>
      </w:pPr>
      <w:ins w:id="8" w:author="Unknown">
        <w:r w:rsidRPr="00CB3FBA">
          <w:rPr>
            <w:rFonts w:asciiTheme="majorHAnsi" w:hAnsiTheme="majorHAnsi" w:cstheme="minorHAnsi"/>
            <w:b/>
          </w:rPr>
          <w:t xml:space="preserve">Tyson Chandler of the New Orleans Hornets took a free throw against the San Antonio Spurs in 2008. </w:t>
        </w:r>
      </w:ins>
    </w:p>
    <w:p w:rsidR="00CB3FBA" w:rsidRPr="00CB3FBA" w:rsidRDefault="00CB3FBA" w:rsidP="00CB3FBA">
      <w:pPr>
        <w:rPr>
          <w:ins w:id="9" w:author="Unknown"/>
          <w:rFonts w:asciiTheme="majorHAnsi" w:hAnsiTheme="majorHAnsi" w:cstheme="minorHAnsi"/>
          <w:b/>
        </w:rPr>
      </w:pPr>
      <w:ins w:id="10" w:author="Unknown">
        <w:r w:rsidRPr="00CB3FBA">
          <w:rPr>
            <w:rFonts w:asciiTheme="majorHAnsi" w:hAnsiTheme="majorHAnsi" w:cstheme="minorHAnsi"/>
            <w:b/>
          </w:rPr>
          <w:t xml:space="preserve">By </w:t>
        </w:r>
        <w:r w:rsidRPr="00CB3FBA">
          <w:rPr>
            <w:rFonts w:asciiTheme="majorHAnsi" w:hAnsiTheme="majorHAnsi" w:cstheme="minorHAnsi"/>
            <w:b/>
          </w:rPr>
          <w:fldChar w:fldCharType="begin"/>
        </w:r>
        <w:r w:rsidRPr="00CB3FBA">
          <w:rPr>
            <w:rFonts w:asciiTheme="majorHAnsi" w:hAnsiTheme="majorHAnsi" w:cstheme="minorHAnsi"/>
            <w:b/>
          </w:rPr>
          <w:instrText xml:space="preserve"> HYPERLINK "http://topics.nytimes.com/top/reference/timestopics/people/b/john_branch/index.html?inline=nyt-per" \o "More Articles by John Branch" </w:instrText>
        </w:r>
        <w:r w:rsidRPr="00CB3FBA">
          <w:rPr>
            <w:rFonts w:asciiTheme="majorHAnsi" w:hAnsiTheme="majorHAnsi" w:cstheme="minorHAnsi"/>
            <w:b/>
          </w:rPr>
          <w:fldChar w:fldCharType="separate"/>
        </w:r>
        <w:r w:rsidRPr="00CB3FBA">
          <w:rPr>
            <w:rFonts w:asciiTheme="majorHAnsi" w:hAnsiTheme="majorHAnsi" w:cstheme="minorHAnsi"/>
            <w:b/>
          </w:rPr>
          <w:t>JOHN BRANCH</w:t>
        </w:r>
        <w:r w:rsidRPr="00CB3FBA">
          <w:rPr>
            <w:rFonts w:asciiTheme="majorHAnsi" w:hAnsiTheme="majorHAnsi" w:cstheme="minorHAnsi"/>
            <w:b/>
          </w:rPr>
          <w:fldChar w:fldCharType="end"/>
        </w:r>
      </w:ins>
    </w:p>
    <w:p w:rsidR="00CB3FBA" w:rsidRPr="00CB3FBA" w:rsidRDefault="00CB3FBA" w:rsidP="00CB3FBA">
      <w:pPr>
        <w:rPr>
          <w:ins w:id="11" w:author="Unknown"/>
          <w:rFonts w:asciiTheme="majorHAnsi" w:hAnsiTheme="majorHAnsi" w:cstheme="minorHAnsi"/>
          <w:b/>
        </w:rPr>
      </w:pPr>
      <w:ins w:id="12" w:author="Unknown">
        <w:r w:rsidRPr="00CB3FBA">
          <w:rPr>
            <w:rFonts w:asciiTheme="majorHAnsi" w:hAnsiTheme="majorHAnsi" w:cstheme="minorHAnsi"/>
            <w:b/>
          </w:rPr>
          <w:t>Published: March 3, 2009</w:t>
        </w:r>
      </w:ins>
    </w:p>
    <w:p w:rsidR="00CB3FBA" w:rsidRPr="00CB3FBA" w:rsidRDefault="00CB3FBA" w:rsidP="00CB3FBA">
      <w:pPr>
        <w:rPr>
          <w:rFonts w:asciiTheme="majorHAnsi" w:hAnsiTheme="majorHAnsi" w:cstheme="minorHAnsi"/>
          <w:b/>
        </w:rPr>
      </w:pPr>
    </w:p>
    <w:p w:rsidR="00CB3FBA" w:rsidRPr="00CB3FBA" w:rsidRDefault="00CB3FBA" w:rsidP="00CB3FBA">
      <w:pPr>
        <w:rPr>
          <w:ins w:id="13" w:author="Unknown"/>
          <w:rFonts w:asciiTheme="majorHAnsi" w:hAnsiTheme="majorHAnsi" w:cstheme="minorHAnsi"/>
          <w:b/>
        </w:rPr>
      </w:pPr>
      <w:ins w:id="14" w:author="Unknown">
        <w:r w:rsidRPr="00CB3FBA">
          <w:rPr>
            <w:rFonts w:asciiTheme="majorHAnsi" w:hAnsiTheme="majorHAnsi" w:cstheme="minorHAnsi"/>
            <w:b/>
          </w:rPr>
          <w:t xml:space="preserve">CEDAR CITY, Utah — Basketball in the United States has changed in myriad ways over the decades, from flat-footed set shots to dunks, from crotch-hugging uniforms to baggy knee-length shorts, from the dominance of American players to the recent infusion of international stars. </w:t>
        </w:r>
      </w:ins>
    </w:p>
    <w:p w:rsidR="00CB3FBA" w:rsidRPr="00CB3FBA" w:rsidRDefault="00CB3FBA" w:rsidP="00CB3FBA">
      <w:pPr>
        <w:rPr>
          <w:ins w:id="15" w:author="Unknown"/>
          <w:rFonts w:asciiTheme="majorHAnsi" w:hAnsiTheme="majorHAnsi" w:cstheme="minorHAnsi"/>
          <w:b/>
        </w:rPr>
      </w:pPr>
    </w:p>
    <w:p w:rsidR="00CB3FBA" w:rsidRPr="00CB3FBA" w:rsidRDefault="00CB3FBA" w:rsidP="00CB3FBA">
      <w:pPr>
        <w:rPr>
          <w:ins w:id="16" w:author="Unknown"/>
          <w:rFonts w:asciiTheme="majorHAnsi" w:hAnsiTheme="majorHAnsi" w:cstheme="minorHAnsi"/>
          <w:b/>
        </w:rPr>
      </w:pPr>
      <w:ins w:id="17" w:author="Unknown">
        <w:r w:rsidRPr="00CB3FBA">
          <w:rPr>
            <w:rFonts w:asciiTheme="majorHAnsi" w:hAnsiTheme="majorHAnsi" w:cstheme="minorHAnsi"/>
            <w:b/>
          </w:rPr>
          <w:fldChar w:fldCharType="begin"/>
        </w:r>
        <w:r w:rsidRPr="00CB3FBA">
          <w:rPr>
            <w:rFonts w:asciiTheme="majorHAnsi" w:hAnsiTheme="majorHAnsi" w:cstheme="minorHAnsi"/>
            <w:b/>
          </w:rPr>
          <w:instrText xml:space="preserve"> HYPERLINK "javascript:pop_me_up2('http://www.nytimes.com/imagepages/2009/03/04/sports/04freethrow.grafic.html?ref=basketball','436_261','width=436,height=261,location=no,scrollbars=yes,toolbars=no,resizable=yes')" </w:instrText>
        </w:r>
        <w:r w:rsidRPr="00CB3FBA">
          <w:rPr>
            <w:rFonts w:asciiTheme="majorHAnsi" w:hAnsiTheme="majorHAnsi" w:cstheme="minorHAnsi"/>
            <w:b/>
          </w:rPr>
          <w:fldChar w:fldCharType="separate"/>
        </w:r>
      </w:ins>
      <w:r w:rsidRPr="00CB3FBA">
        <w:rPr>
          <w:rFonts w:asciiTheme="majorHAnsi" w:hAnsiTheme="majorHAnsi" w:cstheme="minorHAnsi"/>
          <w:b/>
          <w:noProof/>
          <w:lang w:eastAsia="en-AU"/>
        </w:rPr>
        <w:drawing>
          <wp:inline distT="0" distB="0" distL="0" distR="0" wp14:anchorId="0A5FF47E" wp14:editId="1E333488">
            <wp:extent cx="1809750" cy="1200150"/>
            <wp:effectExtent l="0" t="0" r="0" b="0"/>
            <wp:docPr id="29" name="Picture 29" descr="http://graphics8.nytimes.com/images/2009/03/04/sports/04freethrow.grafic.126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graphics8.nytimes.com/images/2009/03/04/sports/04freethrow.grafic.126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ins w:id="18" w:author="Unknown">
        <w:r w:rsidRPr="00CB3FBA">
          <w:rPr>
            <w:rFonts w:asciiTheme="majorHAnsi" w:hAnsiTheme="majorHAnsi" w:cstheme="minorHAnsi"/>
            <w:b/>
          </w:rPr>
          <w:t xml:space="preserve">Graphic </w:t>
        </w:r>
        <w:r w:rsidRPr="00CB3FBA">
          <w:rPr>
            <w:rFonts w:asciiTheme="majorHAnsi" w:hAnsiTheme="majorHAnsi" w:cstheme="minorHAnsi"/>
            <w:b/>
          </w:rPr>
          <w:fldChar w:fldCharType="end"/>
        </w:r>
      </w:ins>
    </w:p>
    <w:p w:rsidR="00CB3FBA" w:rsidRPr="00596A86" w:rsidRDefault="00CB3FBA" w:rsidP="00CB3FBA">
      <w:pPr>
        <w:rPr>
          <w:ins w:id="19" w:author="Unknown"/>
          <w:rFonts w:asciiTheme="majorHAnsi" w:hAnsiTheme="majorHAnsi" w:cstheme="minorHAnsi"/>
          <w:b/>
          <w:highlight w:val="green"/>
        </w:rPr>
      </w:pPr>
      <w:ins w:id="20" w:author="Unknown">
        <w:r w:rsidRPr="00596A86">
          <w:rPr>
            <w:rFonts w:asciiTheme="majorHAnsi" w:hAnsiTheme="majorHAnsi" w:cstheme="minorHAnsi"/>
            <w:b/>
            <w:highlight w:val="green"/>
          </w:rPr>
          <w:fldChar w:fldCharType="begin"/>
        </w:r>
        <w:r w:rsidRPr="00596A86">
          <w:rPr>
            <w:rFonts w:asciiTheme="majorHAnsi" w:hAnsiTheme="majorHAnsi" w:cstheme="minorHAnsi"/>
            <w:b/>
            <w:highlight w:val="green"/>
          </w:rPr>
          <w:instrText xml:space="preserve"> HYPERLINK "javascript:pop_me_up2('http://www.nytimes.com/imagepages/2009/03/04/sports/04freethrow.grafic.html?ref=basketball','436_261','width=436,height=261,location=no,scrollbars=yes,toolbars=no,resizable=yes')" </w:instrText>
        </w:r>
        <w:r w:rsidRPr="00596A86">
          <w:rPr>
            <w:rFonts w:asciiTheme="majorHAnsi" w:hAnsiTheme="majorHAnsi" w:cstheme="minorHAnsi"/>
            <w:b/>
            <w:highlight w:val="green"/>
          </w:rPr>
          <w:fldChar w:fldCharType="separate"/>
        </w:r>
        <w:r w:rsidRPr="00596A86">
          <w:rPr>
            <w:rFonts w:asciiTheme="majorHAnsi" w:hAnsiTheme="majorHAnsi" w:cstheme="minorHAnsi"/>
            <w:b/>
            <w:highlight w:val="green"/>
          </w:rPr>
          <w:t>N.B.A. Percentages</w:t>
        </w:r>
        <w:r w:rsidRPr="00596A86">
          <w:rPr>
            <w:rFonts w:asciiTheme="majorHAnsi" w:hAnsiTheme="majorHAnsi" w:cstheme="minorHAnsi"/>
            <w:b/>
            <w:highlight w:val="green"/>
          </w:rPr>
          <w:fldChar w:fldCharType="end"/>
        </w:r>
      </w:ins>
    </w:p>
    <w:p w:rsidR="00CB3FBA" w:rsidRPr="00CB3FBA" w:rsidRDefault="00CB3FBA" w:rsidP="00CB3FBA">
      <w:pPr>
        <w:rPr>
          <w:ins w:id="21" w:author="Unknown"/>
          <w:rFonts w:asciiTheme="majorHAnsi" w:hAnsiTheme="majorHAnsi" w:cstheme="minorHAnsi"/>
          <w:b/>
        </w:rPr>
      </w:pPr>
      <w:ins w:id="22" w:author="Unknown">
        <w:r w:rsidRPr="00CB3FBA">
          <w:rPr>
            <w:rFonts w:asciiTheme="majorHAnsi" w:hAnsiTheme="majorHAnsi" w:cstheme="minorHAnsi"/>
            <w:b/>
          </w:rPr>
          <w:t>Related</w:t>
        </w:r>
      </w:ins>
    </w:p>
    <w:p w:rsidR="00CB3FBA" w:rsidRPr="00CB3FBA" w:rsidRDefault="00CB3FBA" w:rsidP="00CB3FBA">
      <w:pPr>
        <w:rPr>
          <w:ins w:id="23" w:author="Unknown"/>
          <w:rFonts w:asciiTheme="majorHAnsi" w:hAnsiTheme="majorHAnsi" w:cstheme="minorHAnsi"/>
          <w:b/>
        </w:rPr>
      </w:pPr>
      <w:ins w:id="24" w:author="Unknown">
        <w:r w:rsidRPr="00CB3FBA">
          <w:rPr>
            <w:rFonts w:asciiTheme="majorHAnsi" w:hAnsiTheme="majorHAnsi" w:cstheme="minorHAnsi"/>
            <w:b/>
          </w:rPr>
          <w:lastRenderedPageBreak/>
          <w:fldChar w:fldCharType="begin"/>
        </w:r>
        <w:r w:rsidRPr="00CB3FBA">
          <w:rPr>
            <w:rFonts w:asciiTheme="majorHAnsi" w:hAnsiTheme="majorHAnsi" w:cstheme="minorHAnsi"/>
            <w:b/>
          </w:rPr>
          <w:instrText xml:space="preserve"> HYPERLINK "http://www.nytimes.com/2009/03/04/sports/ncaabasketball/04hoosiers.html?ref=basketball" </w:instrText>
        </w:r>
        <w:r w:rsidRPr="00CB3FBA">
          <w:rPr>
            <w:rFonts w:asciiTheme="majorHAnsi" w:hAnsiTheme="majorHAnsi" w:cstheme="minorHAnsi"/>
            <w:b/>
          </w:rPr>
          <w:fldChar w:fldCharType="separate"/>
        </w:r>
        <w:r w:rsidRPr="00CB3FBA">
          <w:rPr>
            <w:rFonts w:asciiTheme="majorHAnsi" w:hAnsiTheme="majorHAnsi" w:cstheme="minorHAnsi"/>
            <w:b/>
          </w:rPr>
          <w:t>Game That Inspired ‘Hoosiers’ Shows How Free Throws Have Changed</w:t>
        </w:r>
        <w:r w:rsidRPr="00CB3FBA">
          <w:rPr>
            <w:rFonts w:asciiTheme="majorHAnsi" w:hAnsiTheme="majorHAnsi" w:cstheme="minorHAnsi"/>
            <w:b/>
          </w:rPr>
          <w:fldChar w:fldCharType="end"/>
        </w:r>
        <w:r w:rsidRPr="00CB3FBA">
          <w:rPr>
            <w:rFonts w:asciiTheme="majorHAnsi" w:hAnsiTheme="majorHAnsi" w:cstheme="minorHAnsi"/>
            <w:b/>
          </w:rPr>
          <w:t xml:space="preserve"> (March 4, 2009) </w:t>
        </w:r>
      </w:ins>
    </w:p>
    <w:p w:rsidR="00CB3FBA" w:rsidRPr="00CB3FBA" w:rsidRDefault="00CB3FBA" w:rsidP="00CB3FBA">
      <w:pPr>
        <w:rPr>
          <w:ins w:id="25" w:author="Unknown"/>
          <w:rFonts w:asciiTheme="majorHAnsi" w:hAnsiTheme="majorHAnsi" w:cstheme="minorHAnsi"/>
          <w:b/>
        </w:rPr>
      </w:pPr>
      <w:ins w:id="26" w:author="Unknown">
        <w:r w:rsidRPr="00CB3FBA">
          <w:rPr>
            <w:rFonts w:asciiTheme="majorHAnsi" w:hAnsiTheme="majorHAnsi" w:cstheme="minorHAnsi"/>
            <w:b/>
          </w:rPr>
          <w:fldChar w:fldCharType="begin"/>
        </w:r>
        <w:r w:rsidRPr="00CB3FBA">
          <w:rPr>
            <w:rFonts w:asciiTheme="majorHAnsi" w:hAnsiTheme="majorHAnsi" w:cstheme="minorHAnsi"/>
            <w:b/>
          </w:rPr>
          <w:instrText xml:space="preserve"> HYPERLINK "http://www.nytimes.com/2009/03/04/sports/basketball/%20http:/roomfordebate.blogs.nytimes.com/2009/03/03/let-the-record-be-unbroken/%20" </w:instrText>
        </w:r>
        <w:r w:rsidRPr="00CB3FBA">
          <w:rPr>
            <w:rFonts w:asciiTheme="majorHAnsi" w:hAnsiTheme="majorHAnsi" w:cstheme="minorHAnsi"/>
            <w:b/>
          </w:rPr>
          <w:fldChar w:fldCharType="separate"/>
        </w:r>
        <w:r w:rsidRPr="00CB3FBA">
          <w:rPr>
            <w:rFonts w:asciiTheme="majorHAnsi" w:hAnsiTheme="majorHAnsi" w:cstheme="minorHAnsi"/>
            <w:b/>
          </w:rPr>
          <w:t>Let the Record Be Unbroken</w:t>
        </w:r>
        <w:r w:rsidRPr="00CB3FBA">
          <w:rPr>
            <w:rFonts w:asciiTheme="majorHAnsi" w:hAnsiTheme="majorHAnsi" w:cstheme="minorHAnsi"/>
            <w:b/>
          </w:rPr>
          <w:fldChar w:fldCharType="end"/>
        </w:r>
      </w:ins>
    </w:p>
    <w:p w:rsidR="00CB3FBA" w:rsidRPr="00CB3FBA" w:rsidRDefault="00CB3FBA" w:rsidP="00CB3FBA">
      <w:pPr>
        <w:rPr>
          <w:ins w:id="27" w:author="Unknown"/>
          <w:rFonts w:asciiTheme="majorHAnsi" w:hAnsiTheme="majorHAnsi" w:cstheme="minorHAnsi"/>
          <w:b/>
        </w:rPr>
      </w:pPr>
      <w:ins w:id="28" w:author="Unknown">
        <w:r w:rsidRPr="00CB3FBA">
          <w:rPr>
            <w:rFonts w:asciiTheme="majorHAnsi" w:hAnsiTheme="majorHAnsi" w:cstheme="minorHAnsi"/>
            <w:b/>
          </w:rPr>
          <w:object w:dxaOrig="1440" w:dyaOrig="144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49" type="#_x0000_t75" style="width:136.5pt;height:18.75pt" o:ole="">
              <v:imagedata r:id="rId8" o:title=""/>
            </v:shape>
            <w:control r:id="rId9" w:name="p199346" w:shapeid="_x0000_i1049"/>
          </w:object>
        </w:r>
        <w:r w:rsidRPr="00CB3FBA">
          <w:rPr>
            <w:rFonts w:asciiTheme="majorHAnsi" w:hAnsiTheme="majorHAnsi" w:cstheme="minorHAnsi"/>
            <w:b/>
          </w:rPr>
          <w:t>Since the mid-</w:t>
        </w:r>
        <w:r w:rsidRPr="00596A86">
          <w:rPr>
            <w:rFonts w:asciiTheme="majorHAnsi" w:hAnsiTheme="majorHAnsi" w:cstheme="minorHAnsi"/>
            <w:b/>
            <w:highlight w:val="green"/>
          </w:rPr>
          <w:t>1960s</w:t>
        </w:r>
        <w:r w:rsidRPr="00CB3FBA">
          <w:rPr>
            <w:rFonts w:asciiTheme="majorHAnsi" w:hAnsiTheme="majorHAnsi" w:cstheme="minorHAnsi"/>
            <w:b/>
          </w:rPr>
          <w:t xml:space="preserve">, college </w:t>
        </w:r>
        <w:r w:rsidRPr="00596A86">
          <w:rPr>
            <w:rFonts w:asciiTheme="majorHAnsi" w:hAnsiTheme="majorHAnsi" w:cstheme="minorHAnsi"/>
            <w:b/>
            <w:highlight w:val="green"/>
          </w:rPr>
          <w:t>men’s</w:t>
        </w:r>
        <w:r w:rsidRPr="00CB3FBA">
          <w:rPr>
            <w:rFonts w:asciiTheme="majorHAnsi" w:hAnsiTheme="majorHAnsi" w:cstheme="minorHAnsi"/>
            <w:b/>
          </w:rPr>
          <w:t xml:space="preserve"> players have </w:t>
        </w:r>
        <w:r w:rsidRPr="00596A86">
          <w:rPr>
            <w:rFonts w:asciiTheme="majorHAnsi" w:hAnsiTheme="majorHAnsi" w:cstheme="minorHAnsi"/>
            <w:b/>
            <w:highlight w:val="green"/>
          </w:rPr>
          <w:t>made</w:t>
        </w:r>
        <w:r w:rsidRPr="00CB3FBA">
          <w:rPr>
            <w:rFonts w:asciiTheme="majorHAnsi" w:hAnsiTheme="majorHAnsi" w:cstheme="minorHAnsi"/>
            <w:b/>
          </w:rPr>
          <w:t xml:space="preserve"> about </w:t>
        </w:r>
        <w:r w:rsidRPr="00596A86">
          <w:rPr>
            <w:rFonts w:asciiTheme="majorHAnsi" w:hAnsiTheme="majorHAnsi" w:cstheme="minorHAnsi"/>
            <w:b/>
            <w:highlight w:val="green"/>
          </w:rPr>
          <w:t xml:space="preserve">69 </w:t>
        </w:r>
        <w:proofErr w:type="spellStart"/>
        <w:r w:rsidRPr="00596A86">
          <w:rPr>
            <w:rFonts w:asciiTheme="majorHAnsi" w:hAnsiTheme="majorHAnsi" w:cstheme="minorHAnsi"/>
            <w:b/>
            <w:highlight w:val="green"/>
          </w:rPr>
          <w:t>percent</w:t>
        </w:r>
        <w:proofErr w:type="spellEnd"/>
        <w:r w:rsidRPr="00596A86">
          <w:rPr>
            <w:rFonts w:asciiTheme="majorHAnsi" w:hAnsiTheme="majorHAnsi" w:cstheme="minorHAnsi"/>
            <w:b/>
            <w:highlight w:val="green"/>
          </w:rPr>
          <w:t xml:space="preserve"> </w:t>
        </w:r>
        <w:r w:rsidRPr="00CB3FBA">
          <w:rPr>
            <w:rFonts w:asciiTheme="majorHAnsi" w:hAnsiTheme="majorHAnsi" w:cstheme="minorHAnsi"/>
            <w:b/>
          </w:rPr>
          <w:t xml:space="preserve">of </w:t>
        </w:r>
        <w:r w:rsidRPr="00596A86">
          <w:rPr>
            <w:rFonts w:asciiTheme="majorHAnsi" w:hAnsiTheme="majorHAnsi" w:cstheme="minorHAnsi"/>
            <w:b/>
            <w:highlight w:val="green"/>
          </w:rPr>
          <w:t>free throws</w:t>
        </w:r>
        <w:r w:rsidRPr="00CB3FBA">
          <w:rPr>
            <w:rFonts w:asciiTheme="majorHAnsi" w:hAnsiTheme="majorHAnsi" w:cstheme="minorHAnsi"/>
            <w:b/>
          </w:rPr>
          <w:t xml:space="preserve">, the unguarded </w:t>
        </w:r>
        <w:r w:rsidRPr="00596A86">
          <w:rPr>
            <w:rFonts w:asciiTheme="majorHAnsi" w:hAnsiTheme="majorHAnsi" w:cstheme="minorHAnsi"/>
            <w:b/>
            <w:highlight w:val="green"/>
          </w:rPr>
          <w:t>15-foot</w:t>
        </w:r>
        <w:r w:rsidRPr="00CB3FBA">
          <w:rPr>
            <w:rFonts w:asciiTheme="majorHAnsi" w:hAnsiTheme="majorHAnsi" w:cstheme="minorHAnsi"/>
            <w:b/>
          </w:rPr>
          <w:t xml:space="preserve">, </w:t>
        </w:r>
        <w:proofErr w:type="gramStart"/>
        <w:r w:rsidRPr="00596A86">
          <w:rPr>
            <w:rFonts w:asciiTheme="majorHAnsi" w:hAnsiTheme="majorHAnsi" w:cstheme="minorHAnsi"/>
            <w:b/>
            <w:highlight w:val="green"/>
          </w:rPr>
          <w:t>1</w:t>
        </w:r>
        <w:proofErr w:type="gramEnd"/>
        <w:r w:rsidRPr="00596A86">
          <w:rPr>
            <w:rFonts w:asciiTheme="majorHAnsi" w:hAnsiTheme="majorHAnsi" w:cstheme="minorHAnsi"/>
            <w:b/>
            <w:highlight w:val="green"/>
          </w:rPr>
          <w:t>-point</w:t>
        </w:r>
        <w:r w:rsidRPr="00CB3FBA">
          <w:rPr>
            <w:rFonts w:asciiTheme="majorHAnsi" w:hAnsiTheme="majorHAnsi" w:cstheme="minorHAnsi"/>
            <w:b/>
          </w:rPr>
          <w:t xml:space="preserve"> shot awarded after a foul. In </w:t>
        </w:r>
        <w:r w:rsidRPr="00596A86">
          <w:rPr>
            <w:rFonts w:asciiTheme="majorHAnsi" w:hAnsiTheme="majorHAnsi" w:cstheme="minorHAnsi"/>
            <w:b/>
            <w:highlight w:val="green"/>
          </w:rPr>
          <w:t>1965</w:t>
        </w:r>
        <w:r w:rsidRPr="00CB3FBA">
          <w:rPr>
            <w:rFonts w:asciiTheme="majorHAnsi" w:hAnsiTheme="majorHAnsi" w:cstheme="minorHAnsi"/>
            <w:b/>
          </w:rPr>
          <w:t xml:space="preserve">, the rate was </w:t>
        </w:r>
        <w:r w:rsidRPr="00596A86">
          <w:rPr>
            <w:rFonts w:asciiTheme="majorHAnsi" w:hAnsiTheme="majorHAnsi" w:cstheme="minorHAnsi"/>
            <w:b/>
            <w:highlight w:val="green"/>
          </w:rPr>
          <w:t xml:space="preserve">69 </w:t>
        </w:r>
        <w:proofErr w:type="spellStart"/>
        <w:r w:rsidRPr="00596A86">
          <w:rPr>
            <w:rFonts w:asciiTheme="majorHAnsi" w:hAnsiTheme="majorHAnsi" w:cstheme="minorHAnsi"/>
            <w:b/>
            <w:highlight w:val="green"/>
          </w:rPr>
          <w:t>percent</w:t>
        </w:r>
        <w:proofErr w:type="spellEnd"/>
        <w:r w:rsidRPr="00CB3FBA">
          <w:rPr>
            <w:rFonts w:asciiTheme="majorHAnsi" w:hAnsiTheme="majorHAnsi" w:cstheme="minorHAnsi"/>
            <w:b/>
          </w:rPr>
          <w:t xml:space="preserve">. </w:t>
        </w:r>
        <w:r w:rsidRPr="00596A86">
          <w:rPr>
            <w:rFonts w:asciiTheme="majorHAnsi" w:hAnsiTheme="majorHAnsi" w:cstheme="minorHAnsi"/>
            <w:b/>
            <w:highlight w:val="green"/>
          </w:rPr>
          <w:t>This season</w:t>
        </w:r>
        <w:r w:rsidRPr="00CB3FBA">
          <w:rPr>
            <w:rFonts w:asciiTheme="majorHAnsi" w:hAnsiTheme="majorHAnsi" w:cstheme="minorHAnsi"/>
            <w:b/>
          </w:rPr>
          <w:t xml:space="preserve">, as teams </w:t>
        </w:r>
        <w:r w:rsidRPr="00596A86">
          <w:rPr>
            <w:rFonts w:asciiTheme="majorHAnsi" w:hAnsiTheme="majorHAnsi" w:cstheme="minorHAnsi"/>
            <w:b/>
            <w:highlight w:val="green"/>
          </w:rPr>
          <w:t>scramble</w:t>
        </w:r>
        <w:r w:rsidRPr="00CB3FBA">
          <w:rPr>
            <w:rFonts w:asciiTheme="majorHAnsi" w:hAnsiTheme="majorHAnsi" w:cstheme="minorHAnsi"/>
            <w:b/>
          </w:rPr>
          <w:t xml:space="preserve"> for bids to the </w:t>
        </w:r>
        <w:r w:rsidRPr="00596A86">
          <w:rPr>
            <w:rFonts w:asciiTheme="majorHAnsi" w:hAnsiTheme="majorHAnsi" w:cstheme="minorHAnsi"/>
            <w:b/>
            <w:highlight w:val="green"/>
          </w:rPr>
          <w:t>N.C.A.A.</w:t>
        </w:r>
        <w:r w:rsidRPr="00CB3FBA">
          <w:rPr>
            <w:rFonts w:asciiTheme="majorHAnsi" w:hAnsiTheme="majorHAnsi" w:cstheme="minorHAnsi"/>
            <w:b/>
          </w:rPr>
          <w:t xml:space="preserve"> tournament, it was </w:t>
        </w:r>
        <w:r w:rsidRPr="00596A86">
          <w:rPr>
            <w:rFonts w:asciiTheme="majorHAnsi" w:hAnsiTheme="majorHAnsi" w:cstheme="minorHAnsi"/>
            <w:b/>
            <w:highlight w:val="green"/>
          </w:rPr>
          <w:t>68.8</w:t>
        </w:r>
        <w:r w:rsidRPr="00CB3FBA">
          <w:rPr>
            <w:rFonts w:asciiTheme="majorHAnsi" w:hAnsiTheme="majorHAnsi" w:cstheme="minorHAnsi"/>
            <w:b/>
          </w:rPr>
          <w:t xml:space="preserve">. It has </w:t>
        </w:r>
        <w:r w:rsidRPr="00596A86">
          <w:rPr>
            <w:rFonts w:asciiTheme="majorHAnsi" w:hAnsiTheme="majorHAnsi" w:cstheme="minorHAnsi"/>
            <w:b/>
            <w:highlight w:val="green"/>
          </w:rPr>
          <w:t>dropped</w:t>
        </w:r>
        <w:r w:rsidRPr="00CB3FBA">
          <w:rPr>
            <w:rFonts w:asciiTheme="majorHAnsi" w:hAnsiTheme="majorHAnsi" w:cstheme="minorHAnsi"/>
            <w:b/>
          </w:rPr>
          <w:t xml:space="preserve"> as </w:t>
        </w:r>
        <w:r w:rsidRPr="00596A86">
          <w:rPr>
            <w:rFonts w:asciiTheme="majorHAnsi" w:hAnsiTheme="majorHAnsi" w:cstheme="minorHAnsi"/>
            <w:b/>
            <w:highlight w:val="green"/>
          </w:rPr>
          <w:t>low</w:t>
        </w:r>
        <w:r w:rsidRPr="00CB3FBA">
          <w:rPr>
            <w:rFonts w:asciiTheme="majorHAnsi" w:hAnsiTheme="majorHAnsi" w:cstheme="minorHAnsi"/>
            <w:b/>
          </w:rPr>
          <w:t xml:space="preserve"> as </w:t>
        </w:r>
        <w:r w:rsidRPr="00596A86">
          <w:rPr>
            <w:rFonts w:asciiTheme="majorHAnsi" w:hAnsiTheme="majorHAnsi" w:cstheme="minorHAnsi"/>
            <w:b/>
            <w:highlight w:val="green"/>
          </w:rPr>
          <w:t>67.1</w:t>
        </w:r>
        <w:r w:rsidRPr="00CB3FBA">
          <w:rPr>
            <w:rFonts w:asciiTheme="majorHAnsi" w:hAnsiTheme="majorHAnsi" w:cstheme="minorHAnsi"/>
            <w:b/>
          </w:rPr>
          <w:t xml:space="preserve"> but </w:t>
        </w:r>
        <w:r w:rsidRPr="00596A86">
          <w:rPr>
            <w:rFonts w:asciiTheme="majorHAnsi" w:hAnsiTheme="majorHAnsi" w:cstheme="minorHAnsi"/>
            <w:b/>
            <w:highlight w:val="green"/>
          </w:rPr>
          <w:t>never</w:t>
        </w:r>
        <w:r w:rsidRPr="00CB3FBA">
          <w:rPr>
            <w:rFonts w:asciiTheme="majorHAnsi" w:hAnsiTheme="majorHAnsi" w:cstheme="minorHAnsi"/>
            <w:b/>
          </w:rPr>
          <w:t xml:space="preserve"> topped </w:t>
        </w:r>
        <w:r w:rsidRPr="00596A86">
          <w:rPr>
            <w:rFonts w:asciiTheme="majorHAnsi" w:hAnsiTheme="majorHAnsi" w:cstheme="minorHAnsi"/>
            <w:b/>
            <w:highlight w:val="green"/>
          </w:rPr>
          <w:t>70</w:t>
        </w:r>
        <w:r w:rsidRPr="00CB3FBA">
          <w:rPr>
            <w:rFonts w:asciiTheme="majorHAnsi" w:hAnsiTheme="majorHAnsi" w:cstheme="minorHAnsi"/>
            <w:b/>
          </w:rPr>
          <w:t xml:space="preserve">. </w:t>
        </w:r>
      </w:ins>
    </w:p>
    <w:p w:rsidR="00CB3FBA" w:rsidRPr="00CB3FBA" w:rsidRDefault="00CB3FBA" w:rsidP="00CB3FBA">
      <w:pPr>
        <w:rPr>
          <w:ins w:id="29" w:author="Unknown"/>
          <w:rFonts w:asciiTheme="majorHAnsi" w:hAnsiTheme="majorHAnsi" w:cstheme="minorHAnsi"/>
          <w:b/>
        </w:rPr>
      </w:pPr>
      <w:ins w:id="30" w:author="Unknown">
        <w:r w:rsidRPr="00CB3FBA">
          <w:rPr>
            <w:rFonts w:asciiTheme="majorHAnsi" w:hAnsiTheme="majorHAnsi" w:cstheme="minorHAnsi"/>
            <w:b/>
          </w:rPr>
          <w:t xml:space="preserve">In the </w:t>
        </w:r>
        <w:r w:rsidRPr="00596A86">
          <w:rPr>
            <w:rFonts w:asciiTheme="majorHAnsi" w:hAnsiTheme="majorHAnsi" w:cstheme="minorHAnsi"/>
            <w:b/>
            <w:highlight w:val="green"/>
          </w:rPr>
          <w:t>National Basketball Association</w:t>
        </w:r>
        <w:r w:rsidRPr="00CB3FBA">
          <w:rPr>
            <w:rFonts w:asciiTheme="majorHAnsi" w:hAnsiTheme="majorHAnsi" w:cstheme="minorHAnsi"/>
            <w:b/>
          </w:rPr>
          <w:t xml:space="preserve">, the </w:t>
        </w:r>
        <w:r w:rsidRPr="00596A86">
          <w:rPr>
            <w:rFonts w:asciiTheme="majorHAnsi" w:hAnsiTheme="majorHAnsi" w:cstheme="minorHAnsi"/>
            <w:b/>
            <w:highlight w:val="green"/>
          </w:rPr>
          <w:t>average</w:t>
        </w:r>
        <w:r w:rsidRPr="00CB3FBA">
          <w:rPr>
            <w:rFonts w:asciiTheme="majorHAnsi" w:hAnsiTheme="majorHAnsi" w:cstheme="minorHAnsi"/>
            <w:b/>
          </w:rPr>
          <w:t xml:space="preserve"> has been roughly </w:t>
        </w:r>
        <w:r w:rsidRPr="00596A86">
          <w:rPr>
            <w:rFonts w:asciiTheme="majorHAnsi" w:hAnsiTheme="majorHAnsi" w:cstheme="minorHAnsi"/>
            <w:b/>
            <w:highlight w:val="green"/>
          </w:rPr>
          <w:t xml:space="preserve">75 </w:t>
        </w:r>
        <w:proofErr w:type="spellStart"/>
        <w:r w:rsidRPr="00596A86">
          <w:rPr>
            <w:rFonts w:asciiTheme="majorHAnsi" w:hAnsiTheme="majorHAnsi" w:cstheme="minorHAnsi"/>
            <w:b/>
            <w:highlight w:val="green"/>
          </w:rPr>
          <w:t>percent</w:t>
        </w:r>
        <w:proofErr w:type="spellEnd"/>
        <w:r w:rsidRPr="00CB3FBA">
          <w:rPr>
            <w:rFonts w:asciiTheme="majorHAnsi" w:hAnsiTheme="majorHAnsi" w:cstheme="minorHAnsi"/>
            <w:b/>
          </w:rPr>
          <w:t xml:space="preserve"> for more than </w:t>
        </w:r>
        <w:r w:rsidRPr="00596A86">
          <w:rPr>
            <w:rFonts w:asciiTheme="majorHAnsi" w:hAnsiTheme="majorHAnsi" w:cstheme="minorHAnsi"/>
            <w:b/>
            <w:highlight w:val="green"/>
          </w:rPr>
          <w:t>50 years</w:t>
        </w:r>
        <w:r w:rsidRPr="00CB3FBA">
          <w:rPr>
            <w:rFonts w:asciiTheme="majorHAnsi" w:hAnsiTheme="majorHAnsi" w:cstheme="minorHAnsi"/>
            <w:b/>
          </w:rPr>
          <w:t xml:space="preserve">. Players </w:t>
        </w:r>
        <w:r w:rsidRPr="00596A86">
          <w:rPr>
            <w:rFonts w:asciiTheme="majorHAnsi" w:hAnsiTheme="majorHAnsi" w:cstheme="minorHAnsi"/>
            <w:b/>
          </w:rPr>
          <w:t xml:space="preserve">in </w:t>
        </w:r>
        <w:r w:rsidRPr="00596A86">
          <w:rPr>
            <w:rFonts w:asciiTheme="majorHAnsi" w:hAnsiTheme="majorHAnsi" w:cstheme="minorHAnsi"/>
            <w:b/>
            <w:highlight w:val="green"/>
          </w:rPr>
          <w:t>college women’s</w:t>
        </w:r>
        <w:r w:rsidRPr="00CB3FBA">
          <w:rPr>
            <w:rFonts w:asciiTheme="majorHAnsi" w:hAnsiTheme="majorHAnsi" w:cstheme="minorHAnsi"/>
            <w:b/>
          </w:rPr>
          <w:t xml:space="preserve"> basketball and the </w:t>
        </w:r>
        <w:r w:rsidRPr="00596A86">
          <w:rPr>
            <w:rFonts w:asciiTheme="majorHAnsi" w:hAnsiTheme="majorHAnsi" w:cstheme="minorHAnsi"/>
            <w:b/>
            <w:highlight w:val="green"/>
          </w:rPr>
          <w:t>W.N.B.A.</w:t>
        </w:r>
        <w:r w:rsidRPr="00CB3FBA">
          <w:rPr>
            <w:rFonts w:asciiTheme="majorHAnsi" w:hAnsiTheme="majorHAnsi" w:cstheme="minorHAnsi"/>
            <w:b/>
          </w:rPr>
          <w:t xml:space="preserve"> reached </w:t>
        </w:r>
        <w:r w:rsidRPr="00596A86">
          <w:rPr>
            <w:rFonts w:asciiTheme="majorHAnsi" w:hAnsiTheme="majorHAnsi" w:cstheme="minorHAnsi"/>
            <w:b/>
            <w:highlight w:val="green"/>
          </w:rPr>
          <w:t>similar</w:t>
        </w:r>
        <w:r w:rsidRPr="00CB3FBA">
          <w:rPr>
            <w:rFonts w:asciiTheme="majorHAnsi" w:hAnsiTheme="majorHAnsi" w:cstheme="minorHAnsi"/>
            <w:b/>
          </w:rPr>
          <w:t xml:space="preserve"> plateaus — about </w:t>
        </w:r>
        <w:r w:rsidRPr="00596A86">
          <w:rPr>
            <w:rFonts w:asciiTheme="majorHAnsi" w:hAnsiTheme="majorHAnsi" w:cstheme="minorHAnsi"/>
            <w:b/>
            <w:highlight w:val="green"/>
          </w:rPr>
          <w:t>equal</w:t>
        </w:r>
        <w:r w:rsidRPr="00CB3FBA">
          <w:rPr>
            <w:rFonts w:asciiTheme="majorHAnsi" w:hAnsiTheme="majorHAnsi" w:cstheme="minorHAnsi"/>
            <w:b/>
          </w:rPr>
          <w:t xml:space="preserve"> to the </w:t>
        </w:r>
        <w:r w:rsidRPr="00596A86">
          <w:rPr>
            <w:rFonts w:asciiTheme="majorHAnsi" w:hAnsiTheme="majorHAnsi" w:cstheme="minorHAnsi"/>
            <w:b/>
            <w:highlight w:val="green"/>
          </w:rPr>
          <w:t>men</w:t>
        </w:r>
        <w:r w:rsidRPr="00CB3FBA">
          <w:rPr>
            <w:rFonts w:asciiTheme="majorHAnsi" w:hAnsiTheme="majorHAnsi" w:cstheme="minorHAnsi"/>
            <w:b/>
          </w:rPr>
          <w:t xml:space="preserve"> — and </w:t>
        </w:r>
        <w:r w:rsidRPr="00596A86">
          <w:rPr>
            <w:rFonts w:asciiTheme="majorHAnsi" w:hAnsiTheme="majorHAnsi" w:cstheme="minorHAnsi"/>
            <w:b/>
            <w:highlight w:val="green"/>
          </w:rPr>
          <w:t>stuck</w:t>
        </w:r>
        <w:r w:rsidRPr="00CB3FBA">
          <w:rPr>
            <w:rFonts w:asciiTheme="majorHAnsi" w:hAnsiTheme="majorHAnsi" w:cstheme="minorHAnsi"/>
            <w:b/>
          </w:rPr>
          <w:t xml:space="preserve"> there. </w:t>
        </w:r>
      </w:ins>
    </w:p>
    <w:p w:rsidR="00CB3FBA" w:rsidRPr="00CB3FBA" w:rsidRDefault="00CB3FBA" w:rsidP="00CB3FBA">
      <w:pPr>
        <w:rPr>
          <w:ins w:id="31" w:author="Unknown"/>
          <w:rFonts w:asciiTheme="majorHAnsi" w:hAnsiTheme="majorHAnsi" w:cstheme="minorHAnsi"/>
          <w:b/>
        </w:rPr>
      </w:pPr>
      <w:ins w:id="32" w:author="Unknown">
        <w:r w:rsidRPr="00CB3FBA">
          <w:rPr>
            <w:rFonts w:asciiTheme="majorHAnsi" w:hAnsiTheme="majorHAnsi" w:cstheme="minorHAnsi"/>
            <w:b/>
          </w:rPr>
          <w:t xml:space="preserve">The general </w:t>
        </w:r>
        <w:r w:rsidRPr="00596A86">
          <w:rPr>
            <w:rFonts w:asciiTheme="majorHAnsi" w:hAnsiTheme="majorHAnsi" w:cstheme="minorHAnsi"/>
            <w:b/>
            <w:highlight w:val="green"/>
          </w:rPr>
          <w:t>expectation</w:t>
        </w:r>
        <w:r w:rsidRPr="00CB3FBA">
          <w:rPr>
            <w:rFonts w:asciiTheme="majorHAnsi" w:hAnsiTheme="majorHAnsi" w:cstheme="minorHAnsi"/>
            <w:b/>
          </w:rPr>
          <w:t xml:space="preserve"> in sports is that </w:t>
        </w:r>
        <w:r w:rsidRPr="00596A86">
          <w:rPr>
            <w:rFonts w:asciiTheme="majorHAnsi" w:hAnsiTheme="majorHAnsi" w:cstheme="minorHAnsi"/>
            <w:b/>
            <w:highlight w:val="green"/>
          </w:rPr>
          <w:t>performance</w:t>
        </w:r>
        <w:r w:rsidRPr="00CB3FBA">
          <w:rPr>
            <w:rFonts w:asciiTheme="majorHAnsi" w:hAnsiTheme="majorHAnsi" w:cstheme="minorHAnsi"/>
            <w:b/>
          </w:rPr>
          <w:t xml:space="preserve"> </w:t>
        </w:r>
        <w:r w:rsidRPr="00596A86">
          <w:rPr>
            <w:rFonts w:asciiTheme="majorHAnsi" w:hAnsiTheme="majorHAnsi" w:cstheme="minorHAnsi"/>
            <w:b/>
            <w:highlight w:val="green"/>
          </w:rPr>
          <w:t>improves</w:t>
        </w:r>
        <w:r w:rsidRPr="00CB3FBA">
          <w:rPr>
            <w:rFonts w:asciiTheme="majorHAnsi" w:hAnsiTheme="majorHAnsi" w:cstheme="minorHAnsi"/>
            <w:b/>
          </w:rPr>
          <w:t xml:space="preserve"> over time. </w:t>
        </w:r>
        <w:r w:rsidRPr="00596A86">
          <w:rPr>
            <w:rFonts w:asciiTheme="majorHAnsi" w:hAnsiTheme="majorHAnsi" w:cstheme="minorHAnsi"/>
            <w:b/>
            <w:highlight w:val="green"/>
          </w:rPr>
          <w:t>Future athletes</w:t>
        </w:r>
        <w:r w:rsidRPr="00CB3FBA">
          <w:rPr>
            <w:rFonts w:asciiTheme="majorHAnsi" w:hAnsiTheme="majorHAnsi" w:cstheme="minorHAnsi"/>
            <w:b/>
          </w:rPr>
          <w:t xml:space="preserve"> will surely be </w:t>
        </w:r>
        <w:r w:rsidRPr="00596A86">
          <w:rPr>
            <w:rFonts w:asciiTheme="majorHAnsi" w:hAnsiTheme="majorHAnsi" w:cstheme="minorHAnsi"/>
            <w:b/>
            <w:highlight w:val="green"/>
          </w:rPr>
          <w:t>faster,</w:t>
        </w:r>
        <w:r w:rsidRPr="00CB3FBA">
          <w:rPr>
            <w:rFonts w:asciiTheme="majorHAnsi" w:hAnsiTheme="majorHAnsi" w:cstheme="minorHAnsi"/>
            <w:b/>
          </w:rPr>
          <w:t xml:space="preserve"> </w:t>
        </w:r>
        <w:r w:rsidRPr="00596A86">
          <w:rPr>
            <w:rFonts w:asciiTheme="majorHAnsi" w:hAnsiTheme="majorHAnsi" w:cstheme="minorHAnsi"/>
            <w:b/>
            <w:highlight w:val="green"/>
          </w:rPr>
          <w:t>throw farther</w:t>
        </w:r>
        <w:r w:rsidRPr="00CB3FBA">
          <w:rPr>
            <w:rFonts w:asciiTheme="majorHAnsi" w:hAnsiTheme="majorHAnsi" w:cstheme="minorHAnsi"/>
            <w:b/>
          </w:rPr>
          <w:t xml:space="preserve">, </w:t>
        </w:r>
        <w:r w:rsidRPr="00596A86">
          <w:rPr>
            <w:rFonts w:asciiTheme="majorHAnsi" w:hAnsiTheme="majorHAnsi" w:cstheme="minorHAnsi"/>
            <w:b/>
            <w:highlight w:val="green"/>
          </w:rPr>
          <w:t>jump higher</w:t>
        </w:r>
        <w:r w:rsidRPr="00CB3FBA">
          <w:rPr>
            <w:rFonts w:asciiTheme="majorHAnsi" w:hAnsiTheme="majorHAnsi" w:cstheme="minorHAnsi"/>
            <w:b/>
          </w:rPr>
          <w:t xml:space="preserve">. But </w:t>
        </w:r>
        <w:r w:rsidRPr="00596A86">
          <w:rPr>
            <w:rFonts w:asciiTheme="majorHAnsi" w:hAnsiTheme="majorHAnsi" w:cstheme="minorHAnsi"/>
            <w:b/>
            <w:highlight w:val="green"/>
          </w:rPr>
          <w:t>free-throw</w:t>
        </w:r>
        <w:r w:rsidRPr="00CB3FBA">
          <w:rPr>
            <w:rFonts w:asciiTheme="majorHAnsi" w:hAnsiTheme="majorHAnsi" w:cstheme="minorHAnsi"/>
            <w:b/>
          </w:rPr>
          <w:t xml:space="preserve"> shooting represents a </w:t>
        </w:r>
        <w:r w:rsidRPr="00596A86">
          <w:rPr>
            <w:rFonts w:asciiTheme="majorHAnsi" w:hAnsiTheme="majorHAnsi" w:cstheme="minorHAnsi"/>
            <w:b/>
            <w:highlight w:val="green"/>
          </w:rPr>
          <w:t>stubbornly</w:t>
        </w:r>
        <w:r w:rsidRPr="00CB3FBA">
          <w:rPr>
            <w:rFonts w:asciiTheme="majorHAnsi" w:hAnsiTheme="majorHAnsi" w:cstheme="minorHAnsi"/>
            <w:b/>
          </w:rPr>
          <w:t xml:space="preserve"> peculiar </w:t>
        </w:r>
        <w:r w:rsidRPr="00596A86">
          <w:rPr>
            <w:rFonts w:asciiTheme="majorHAnsi" w:hAnsiTheme="majorHAnsi" w:cstheme="minorHAnsi"/>
            <w:b/>
            <w:highlight w:val="green"/>
          </w:rPr>
          <w:t xml:space="preserve">athletic </w:t>
        </w:r>
        <w:proofErr w:type="spellStart"/>
        <w:r w:rsidRPr="00596A86">
          <w:rPr>
            <w:rFonts w:asciiTheme="majorHAnsi" w:hAnsiTheme="majorHAnsi" w:cstheme="minorHAnsi"/>
            <w:b/>
            <w:highlight w:val="green"/>
          </w:rPr>
          <w:t>endeavor</w:t>
        </w:r>
        <w:proofErr w:type="spellEnd"/>
        <w:r w:rsidRPr="00CB3FBA">
          <w:rPr>
            <w:rFonts w:asciiTheme="majorHAnsi" w:hAnsiTheme="majorHAnsi" w:cstheme="minorHAnsi"/>
            <w:b/>
          </w:rPr>
          <w:t xml:space="preserve">. As a </w:t>
        </w:r>
        <w:r w:rsidRPr="00596A86">
          <w:rPr>
            <w:rFonts w:asciiTheme="majorHAnsi" w:hAnsiTheme="majorHAnsi" w:cstheme="minorHAnsi"/>
            <w:b/>
            <w:highlight w:val="green"/>
          </w:rPr>
          <w:t>group</w:t>
        </w:r>
        <w:r w:rsidRPr="00CB3FBA">
          <w:rPr>
            <w:rFonts w:asciiTheme="majorHAnsi" w:hAnsiTheme="majorHAnsi" w:cstheme="minorHAnsi"/>
            <w:b/>
          </w:rPr>
          <w:t xml:space="preserve">, </w:t>
        </w:r>
        <w:r w:rsidRPr="00596A86">
          <w:rPr>
            <w:rFonts w:asciiTheme="majorHAnsi" w:hAnsiTheme="majorHAnsi" w:cstheme="minorHAnsi"/>
            <w:b/>
            <w:highlight w:val="green"/>
          </w:rPr>
          <w:t>players</w:t>
        </w:r>
        <w:r w:rsidRPr="00CB3FBA">
          <w:rPr>
            <w:rFonts w:asciiTheme="majorHAnsi" w:hAnsiTheme="majorHAnsi" w:cstheme="minorHAnsi"/>
            <w:b/>
          </w:rPr>
          <w:t xml:space="preserve"> have </w:t>
        </w:r>
        <w:r w:rsidRPr="00596A86">
          <w:rPr>
            <w:rFonts w:asciiTheme="majorHAnsi" w:hAnsiTheme="majorHAnsi" w:cstheme="minorHAnsi"/>
            <w:b/>
            <w:highlight w:val="green"/>
          </w:rPr>
          <w:t>not</w:t>
        </w:r>
        <w:r w:rsidRPr="00CB3FBA">
          <w:rPr>
            <w:rFonts w:asciiTheme="majorHAnsi" w:hAnsiTheme="majorHAnsi" w:cstheme="minorHAnsi"/>
            <w:b/>
          </w:rPr>
          <w:t xml:space="preserve"> gotten </w:t>
        </w:r>
        <w:r w:rsidRPr="00596A86">
          <w:rPr>
            <w:rFonts w:asciiTheme="majorHAnsi" w:hAnsiTheme="majorHAnsi" w:cstheme="minorHAnsi"/>
            <w:b/>
            <w:highlight w:val="green"/>
          </w:rPr>
          <w:t>better</w:t>
        </w:r>
        <w:r w:rsidRPr="00CB3FBA">
          <w:rPr>
            <w:rFonts w:asciiTheme="majorHAnsi" w:hAnsiTheme="majorHAnsi" w:cstheme="minorHAnsi"/>
            <w:b/>
          </w:rPr>
          <w:t xml:space="preserve">. </w:t>
        </w:r>
        <w:r w:rsidRPr="00596A86">
          <w:rPr>
            <w:rFonts w:asciiTheme="majorHAnsi" w:hAnsiTheme="majorHAnsi" w:cstheme="minorHAnsi"/>
            <w:b/>
            <w:highlight w:val="green"/>
          </w:rPr>
          <w:t>Nor</w:t>
        </w:r>
        <w:r w:rsidRPr="00CB3FBA">
          <w:rPr>
            <w:rFonts w:asciiTheme="majorHAnsi" w:hAnsiTheme="majorHAnsi" w:cstheme="minorHAnsi"/>
            <w:b/>
          </w:rPr>
          <w:t xml:space="preserve"> have they become </w:t>
        </w:r>
        <w:r w:rsidRPr="00596A86">
          <w:rPr>
            <w:rFonts w:asciiTheme="majorHAnsi" w:hAnsiTheme="majorHAnsi" w:cstheme="minorHAnsi"/>
            <w:b/>
            <w:highlight w:val="green"/>
          </w:rPr>
          <w:t>worse.</w:t>
        </w:r>
        <w:r w:rsidRPr="00CB3FBA">
          <w:rPr>
            <w:rFonts w:asciiTheme="majorHAnsi" w:hAnsiTheme="majorHAnsi" w:cstheme="minorHAnsi"/>
            <w:b/>
          </w:rPr>
          <w:t xml:space="preserve"> </w:t>
        </w:r>
      </w:ins>
    </w:p>
    <w:p w:rsidR="00CB3FBA" w:rsidRPr="00CB3FBA" w:rsidRDefault="00CB3FBA" w:rsidP="00CB3FBA">
      <w:pPr>
        <w:rPr>
          <w:ins w:id="33" w:author="Unknown"/>
          <w:rFonts w:asciiTheme="majorHAnsi" w:hAnsiTheme="majorHAnsi" w:cstheme="minorHAnsi"/>
          <w:b/>
        </w:rPr>
      </w:pPr>
      <w:ins w:id="34" w:author="Unknown">
        <w:r w:rsidRPr="00CB3FBA">
          <w:rPr>
            <w:rFonts w:asciiTheme="majorHAnsi" w:hAnsiTheme="majorHAnsi" w:cstheme="minorHAnsi"/>
            <w:b/>
          </w:rPr>
          <w:t xml:space="preserve">“It’s unbelievable,” Larry Wright, an adjunct </w:t>
        </w:r>
        <w:r w:rsidRPr="00596A86">
          <w:rPr>
            <w:rFonts w:asciiTheme="majorHAnsi" w:hAnsiTheme="majorHAnsi" w:cstheme="minorHAnsi"/>
            <w:b/>
            <w:highlight w:val="green"/>
          </w:rPr>
          <w:t>professor</w:t>
        </w:r>
        <w:r w:rsidRPr="00CB3FBA">
          <w:rPr>
            <w:rFonts w:asciiTheme="majorHAnsi" w:hAnsiTheme="majorHAnsi" w:cstheme="minorHAnsi"/>
            <w:b/>
          </w:rPr>
          <w:t xml:space="preserve"> of </w:t>
        </w:r>
        <w:r w:rsidRPr="00596A86">
          <w:rPr>
            <w:rFonts w:asciiTheme="majorHAnsi" w:hAnsiTheme="majorHAnsi" w:cstheme="minorHAnsi"/>
            <w:b/>
            <w:highlight w:val="green"/>
          </w:rPr>
          <w:t>statistics</w:t>
        </w:r>
        <w:r w:rsidRPr="00CB3FBA">
          <w:rPr>
            <w:rFonts w:asciiTheme="majorHAnsi" w:hAnsiTheme="majorHAnsi" w:cstheme="minorHAnsi"/>
            <w:b/>
          </w:rPr>
          <w:t xml:space="preserve"> at </w:t>
        </w:r>
        <w:r w:rsidRPr="00596A86">
          <w:rPr>
            <w:rFonts w:asciiTheme="majorHAnsi" w:hAnsiTheme="majorHAnsi" w:cstheme="minorHAnsi"/>
            <w:b/>
            <w:highlight w:val="green"/>
          </w:rPr>
          <w:t>Columbia</w:t>
        </w:r>
        <w:r w:rsidRPr="00CB3FBA">
          <w:rPr>
            <w:rFonts w:asciiTheme="majorHAnsi" w:hAnsiTheme="majorHAnsi" w:cstheme="minorHAnsi"/>
            <w:b/>
          </w:rPr>
          <w:t xml:space="preserve">, said as he </w:t>
        </w:r>
        <w:r w:rsidRPr="00596A86">
          <w:rPr>
            <w:rFonts w:asciiTheme="majorHAnsi" w:hAnsiTheme="majorHAnsi" w:cstheme="minorHAnsi"/>
            <w:b/>
            <w:highlight w:val="green"/>
          </w:rPr>
          <w:t>studied</w:t>
        </w:r>
        <w:r w:rsidRPr="00CB3FBA">
          <w:rPr>
            <w:rFonts w:asciiTheme="majorHAnsi" w:hAnsiTheme="majorHAnsi" w:cstheme="minorHAnsi"/>
            <w:b/>
          </w:rPr>
          <w:t xml:space="preserve"> the year-by-year </w:t>
        </w:r>
        <w:r w:rsidRPr="00596A86">
          <w:rPr>
            <w:rFonts w:asciiTheme="majorHAnsi" w:hAnsiTheme="majorHAnsi" w:cstheme="minorHAnsi"/>
            <w:b/>
            <w:highlight w:val="green"/>
          </w:rPr>
          <w:t>averages</w:t>
        </w:r>
        <w:r w:rsidRPr="00CB3FBA">
          <w:rPr>
            <w:rFonts w:asciiTheme="majorHAnsi" w:hAnsiTheme="majorHAnsi" w:cstheme="minorHAnsi"/>
            <w:b/>
          </w:rPr>
          <w:t xml:space="preserve">. “There’s </w:t>
        </w:r>
        <w:r w:rsidRPr="00596A86">
          <w:rPr>
            <w:rFonts w:asciiTheme="majorHAnsi" w:hAnsiTheme="majorHAnsi" w:cstheme="minorHAnsi"/>
            <w:b/>
            <w:highlight w:val="green"/>
          </w:rPr>
          <w:t>almost</w:t>
        </w:r>
        <w:r w:rsidRPr="00CB3FBA">
          <w:rPr>
            <w:rFonts w:asciiTheme="majorHAnsi" w:hAnsiTheme="majorHAnsi" w:cstheme="minorHAnsi"/>
            <w:b/>
          </w:rPr>
          <w:t xml:space="preserve"> </w:t>
        </w:r>
        <w:r w:rsidRPr="00596A86">
          <w:rPr>
            <w:rFonts w:asciiTheme="majorHAnsi" w:hAnsiTheme="majorHAnsi" w:cstheme="minorHAnsi"/>
            <w:b/>
            <w:highlight w:val="green"/>
          </w:rPr>
          <w:t>no</w:t>
        </w:r>
        <w:r w:rsidRPr="00596A86">
          <w:rPr>
            <w:rFonts w:asciiTheme="majorHAnsi" w:hAnsiTheme="majorHAnsi" w:cstheme="minorHAnsi"/>
            <w:b/>
          </w:rPr>
          <w:t xml:space="preserve"> </w:t>
        </w:r>
        <w:r w:rsidRPr="00596A86">
          <w:rPr>
            <w:rFonts w:asciiTheme="majorHAnsi" w:hAnsiTheme="majorHAnsi" w:cstheme="minorHAnsi"/>
            <w:b/>
            <w:highlight w:val="green"/>
          </w:rPr>
          <w:t>difference</w:t>
        </w:r>
        <w:r w:rsidRPr="00CB3FBA">
          <w:rPr>
            <w:rFonts w:asciiTheme="majorHAnsi" w:hAnsiTheme="majorHAnsi" w:cstheme="minorHAnsi"/>
            <w:b/>
          </w:rPr>
          <w:t xml:space="preserve">. </w:t>
        </w:r>
        <w:r w:rsidRPr="00596A86">
          <w:rPr>
            <w:rFonts w:asciiTheme="majorHAnsi" w:hAnsiTheme="majorHAnsi" w:cstheme="minorHAnsi"/>
            <w:b/>
            <w:highlight w:val="green"/>
          </w:rPr>
          <w:t>Fifty</w:t>
        </w:r>
        <w:r w:rsidRPr="00596A86">
          <w:rPr>
            <w:rFonts w:asciiTheme="majorHAnsi" w:hAnsiTheme="majorHAnsi" w:cstheme="minorHAnsi"/>
            <w:b/>
          </w:rPr>
          <w:t xml:space="preserve"> </w:t>
        </w:r>
        <w:r w:rsidRPr="00596A86">
          <w:rPr>
            <w:rFonts w:asciiTheme="majorHAnsi" w:hAnsiTheme="majorHAnsi" w:cstheme="minorHAnsi"/>
            <w:b/>
            <w:highlight w:val="green"/>
          </w:rPr>
          <w:t>years</w:t>
        </w:r>
        <w:r w:rsidRPr="00CB3FBA">
          <w:rPr>
            <w:rFonts w:asciiTheme="majorHAnsi" w:hAnsiTheme="majorHAnsi" w:cstheme="minorHAnsi"/>
            <w:b/>
          </w:rPr>
          <w:t xml:space="preserve">. This is mind-boggling.” </w:t>
        </w:r>
      </w:ins>
    </w:p>
    <w:p w:rsidR="00CB3FBA" w:rsidRPr="00CB3FBA" w:rsidRDefault="00CB3FBA" w:rsidP="00CB3FBA">
      <w:pPr>
        <w:rPr>
          <w:ins w:id="35" w:author="Unknown"/>
          <w:rFonts w:asciiTheme="majorHAnsi" w:hAnsiTheme="majorHAnsi" w:cstheme="minorHAnsi"/>
          <w:b/>
        </w:rPr>
      </w:pPr>
      <w:ins w:id="36" w:author="Unknown">
        <w:r w:rsidRPr="00CB3FBA">
          <w:rPr>
            <w:rFonts w:asciiTheme="majorHAnsi" w:hAnsiTheme="majorHAnsi" w:cstheme="minorHAnsi"/>
            <w:b/>
          </w:rPr>
          <w:t xml:space="preserve">There are </w:t>
        </w:r>
        <w:r w:rsidRPr="00596A86">
          <w:rPr>
            <w:rFonts w:asciiTheme="majorHAnsi" w:hAnsiTheme="majorHAnsi" w:cstheme="minorHAnsi"/>
            <w:b/>
            <w:highlight w:val="yellow"/>
          </w:rPr>
          <w:t>measures</w:t>
        </w:r>
        <w:r w:rsidRPr="00CB3FBA">
          <w:rPr>
            <w:rFonts w:asciiTheme="majorHAnsi" w:hAnsiTheme="majorHAnsi" w:cstheme="minorHAnsi"/>
            <w:b/>
          </w:rPr>
          <w:t xml:space="preserve"> in </w:t>
        </w:r>
        <w:r w:rsidRPr="00596A86">
          <w:rPr>
            <w:rFonts w:asciiTheme="majorHAnsi" w:hAnsiTheme="majorHAnsi" w:cstheme="minorHAnsi"/>
            <w:b/>
            <w:highlight w:val="yellow"/>
          </w:rPr>
          <w:t>other</w:t>
        </w:r>
        <w:r w:rsidRPr="00CB3FBA">
          <w:rPr>
            <w:rFonts w:asciiTheme="majorHAnsi" w:hAnsiTheme="majorHAnsi" w:cstheme="minorHAnsi"/>
            <w:b/>
          </w:rPr>
          <w:t xml:space="preserve"> </w:t>
        </w:r>
        <w:r w:rsidRPr="00596A86">
          <w:rPr>
            <w:rFonts w:asciiTheme="majorHAnsi" w:hAnsiTheme="majorHAnsi" w:cstheme="minorHAnsi"/>
            <w:b/>
            <w:highlight w:val="yellow"/>
          </w:rPr>
          <w:t>sports</w:t>
        </w:r>
        <w:r w:rsidRPr="00CB3FBA">
          <w:rPr>
            <w:rFonts w:asciiTheme="majorHAnsi" w:hAnsiTheme="majorHAnsi" w:cstheme="minorHAnsi"/>
            <w:b/>
          </w:rPr>
          <w:t xml:space="preserve"> that have shown </w:t>
        </w:r>
        <w:r w:rsidRPr="00596A86">
          <w:rPr>
            <w:rFonts w:asciiTheme="majorHAnsi" w:hAnsiTheme="majorHAnsi" w:cstheme="minorHAnsi"/>
            <w:b/>
            <w:highlight w:val="yellow"/>
          </w:rPr>
          <w:t>similar</w:t>
        </w:r>
        <w:r w:rsidRPr="00596A86">
          <w:rPr>
            <w:rFonts w:asciiTheme="majorHAnsi" w:hAnsiTheme="majorHAnsi" w:cstheme="minorHAnsi"/>
            <w:b/>
          </w:rPr>
          <w:t xml:space="preserve"> </w:t>
        </w:r>
        <w:r w:rsidRPr="00596A86">
          <w:rPr>
            <w:rFonts w:asciiTheme="majorHAnsi" w:hAnsiTheme="majorHAnsi" w:cstheme="minorHAnsi"/>
            <w:b/>
            <w:highlight w:val="yellow"/>
          </w:rPr>
          <w:t>consistency</w:t>
        </w:r>
        <w:r w:rsidRPr="00CB3FBA">
          <w:rPr>
            <w:rFonts w:asciiTheme="majorHAnsi" w:hAnsiTheme="majorHAnsi" w:cstheme="minorHAnsi"/>
            <w:b/>
          </w:rPr>
          <w:t xml:space="preserve">, like </w:t>
        </w:r>
        <w:r w:rsidRPr="00596A86">
          <w:rPr>
            <w:rFonts w:asciiTheme="majorHAnsi" w:hAnsiTheme="majorHAnsi" w:cstheme="minorHAnsi"/>
            <w:b/>
            <w:highlight w:val="yellow"/>
          </w:rPr>
          <w:t>golf</w:t>
        </w:r>
        <w:r w:rsidRPr="00CB3FBA">
          <w:rPr>
            <w:rFonts w:asciiTheme="majorHAnsi" w:hAnsiTheme="majorHAnsi" w:cstheme="minorHAnsi"/>
            <w:b/>
          </w:rPr>
          <w:t xml:space="preserve"> scores or </w:t>
        </w:r>
        <w:r w:rsidRPr="00596A86">
          <w:rPr>
            <w:rFonts w:asciiTheme="majorHAnsi" w:hAnsiTheme="majorHAnsi" w:cstheme="minorHAnsi"/>
            <w:b/>
            <w:highlight w:val="yellow"/>
          </w:rPr>
          <w:t>batting</w:t>
        </w:r>
        <w:r w:rsidRPr="00CB3FBA">
          <w:rPr>
            <w:rFonts w:asciiTheme="majorHAnsi" w:hAnsiTheme="majorHAnsi" w:cstheme="minorHAnsi"/>
            <w:b/>
          </w:rPr>
          <w:t xml:space="preserve"> </w:t>
        </w:r>
        <w:r w:rsidRPr="00596A86">
          <w:rPr>
            <w:rFonts w:asciiTheme="majorHAnsi" w:hAnsiTheme="majorHAnsi" w:cstheme="minorHAnsi"/>
            <w:b/>
            <w:highlight w:val="yellow"/>
          </w:rPr>
          <w:t>averages</w:t>
        </w:r>
        <w:r w:rsidRPr="00CB3FBA">
          <w:rPr>
            <w:rFonts w:asciiTheme="majorHAnsi" w:hAnsiTheme="majorHAnsi" w:cstheme="minorHAnsi"/>
            <w:b/>
          </w:rPr>
          <w:t xml:space="preserve">, but </w:t>
        </w:r>
        <w:r w:rsidRPr="00596A86">
          <w:rPr>
            <w:rFonts w:asciiTheme="majorHAnsi" w:hAnsiTheme="majorHAnsi" w:cstheme="minorHAnsi"/>
            <w:b/>
            <w:highlight w:val="yellow"/>
          </w:rPr>
          <w:t>none</w:t>
        </w:r>
        <w:r w:rsidRPr="00CB3FBA">
          <w:rPr>
            <w:rFonts w:asciiTheme="majorHAnsi" w:hAnsiTheme="majorHAnsi" w:cstheme="minorHAnsi"/>
            <w:b/>
          </w:rPr>
          <w:t xml:space="preserve"> of them </w:t>
        </w:r>
        <w:r w:rsidRPr="00596A86">
          <w:rPr>
            <w:rFonts w:asciiTheme="majorHAnsi" w:hAnsiTheme="majorHAnsi" w:cstheme="minorHAnsi"/>
            <w:b/>
            <w:highlight w:val="yellow"/>
          </w:rPr>
          <w:t>are</w:t>
        </w:r>
        <w:r w:rsidRPr="00CB3FBA">
          <w:rPr>
            <w:rFonts w:asciiTheme="majorHAnsi" w:hAnsiTheme="majorHAnsi" w:cstheme="minorHAnsi"/>
            <w:b/>
          </w:rPr>
          <w:t xml:space="preserve"> as </w:t>
        </w:r>
        <w:r w:rsidRPr="00596A86">
          <w:rPr>
            <w:rFonts w:asciiTheme="majorHAnsi" w:hAnsiTheme="majorHAnsi" w:cstheme="minorHAnsi"/>
            <w:b/>
            <w:highlight w:val="yellow"/>
          </w:rPr>
          <w:t>straightforward</w:t>
        </w:r>
        <w:r w:rsidRPr="00CB3FBA">
          <w:rPr>
            <w:rFonts w:asciiTheme="majorHAnsi" w:hAnsiTheme="majorHAnsi" w:cstheme="minorHAnsi"/>
            <w:b/>
          </w:rPr>
          <w:t xml:space="preserve"> as </w:t>
        </w:r>
        <w:r w:rsidRPr="00596A86">
          <w:rPr>
            <w:rFonts w:asciiTheme="majorHAnsi" w:hAnsiTheme="majorHAnsi" w:cstheme="minorHAnsi"/>
            <w:b/>
            <w:highlight w:val="yellow"/>
          </w:rPr>
          <w:t>lobbing</w:t>
        </w:r>
        <w:r w:rsidRPr="00CB3FBA">
          <w:rPr>
            <w:rFonts w:asciiTheme="majorHAnsi" w:hAnsiTheme="majorHAnsi" w:cstheme="minorHAnsi"/>
            <w:b/>
          </w:rPr>
          <w:t xml:space="preserve"> a </w:t>
        </w:r>
        <w:r w:rsidRPr="00596A86">
          <w:rPr>
            <w:rFonts w:asciiTheme="majorHAnsi" w:hAnsiTheme="majorHAnsi" w:cstheme="minorHAnsi"/>
            <w:b/>
            <w:highlight w:val="yellow"/>
          </w:rPr>
          <w:t>ball</w:t>
        </w:r>
        <w:r w:rsidRPr="00CB3FBA">
          <w:rPr>
            <w:rFonts w:asciiTheme="majorHAnsi" w:hAnsiTheme="majorHAnsi" w:cstheme="minorHAnsi"/>
            <w:b/>
          </w:rPr>
          <w:t xml:space="preserve"> toward a </w:t>
        </w:r>
        <w:r w:rsidRPr="00596A86">
          <w:rPr>
            <w:rFonts w:asciiTheme="majorHAnsi" w:hAnsiTheme="majorHAnsi" w:cstheme="minorHAnsi"/>
            <w:b/>
            <w:highlight w:val="yellow"/>
          </w:rPr>
          <w:t>basket</w:t>
        </w:r>
        <w:r w:rsidRPr="00CB3FBA">
          <w:rPr>
            <w:rFonts w:asciiTheme="majorHAnsi" w:hAnsiTheme="majorHAnsi" w:cstheme="minorHAnsi"/>
            <w:b/>
          </w:rPr>
          <w:t xml:space="preserve">. </w:t>
        </w:r>
      </w:ins>
    </w:p>
    <w:p w:rsidR="00CB3FBA" w:rsidRPr="00CB3FBA" w:rsidRDefault="00CB3FBA" w:rsidP="00CB3FBA">
      <w:pPr>
        <w:rPr>
          <w:ins w:id="37" w:author="Unknown"/>
          <w:rFonts w:asciiTheme="majorHAnsi" w:hAnsiTheme="majorHAnsi" w:cstheme="minorHAnsi"/>
          <w:b/>
        </w:rPr>
      </w:pPr>
      <w:ins w:id="38" w:author="Unknown">
        <w:r w:rsidRPr="00CB3FBA">
          <w:rPr>
            <w:rFonts w:asciiTheme="majorHAnsi" w:hAnsiTheme="majorHAnsi" w:cstheme="minorHAnsi"/>
            <w:b/>
          </w:rPr>
          <w:t xml:space="preserve">The </w:t>
        </w:r>
        <w:r w:rsidRPr="00596A86">
          <w:rPr>
            <w:rFonts w:asciiTheme="majorHAnsi" w:hAnsiTheme="majorHAnsi" w:cstheme="minorHAnsi"/>
            <w:b/>
            <w:highlight w:val="yellow"/>
          </w:rPr>
          <w:t>consistency</w:t>
        </w:r>
        <w:r w:rsidRPr="00CB3FBA">
          <w:rPr>
            <w:rFonts w:asciiTheme="majorHAnsi" w:hAnsiTheme="majorHAnsi" w:cstheme="minorHAnsi"/>
            <w:b/>
          </w:rPr>
          <w:t xml:space="preserve"> of </w:t>
        </w:r>
        <w:r w:rsidRPr="00596A86">
          <w:rPr>
            <w:rFonts w:asciiTheme="majorHAnsi" w:hAnsiTheme="majorHAnsi" w:cstheme="minorHAnsi"/>
            <w:b/>
            <w:highlight w:val="yellow"/>
          </w:rPr>
          <w:t>free-throw</w:t>
        </w:r>
        <w:r w:rsidRPr="00596A86">
          <w:rPr>
            <w:rFonts w:asciiTheme="majorHAnsi" w:hAnsiTheme="majorHAnsi" w:cstheme="minorHAnsi"/>
            <w:b/>
          </w:rPr>
          <w:t xml:space="preserve"> </w:t>
        </w:r>
        <w:r w:rsidRPr="00596A86">
          <w:rPr>
            <w:rFonts w:asciiTheme="majorHAnsi" w:hAnsiTheme="majorHAnsi" w:cstheme="minorHAnsi"/>
            <w:b/>
            <w:highlight w:val="yellow"/>
          </w:rPr>
          <w:t>percentages</w:t>
        </w:r>
        <w:r w:rsidRPr="00CB3FBA">
          <w:rPr>
            <w:rFonts w:asciiTheme="majorHAnsi" w:hAnsiTheme="majorHAnsi" w:cstheme="minorHAnsi"/>
            <w:b/>
          </w:rPr>
          <w:t xml:space="preserve"> stands out when </w:t>
        </w:r>
        <w:r w:rsidRPr="00596A86">
          <w:rPr>
            <w:rFonts w:asciiTheme="majorHAnsi" w:hAnsiTheme="majorHAnsi" w:cstheme="minorHAnsi"/>
            <w:b/>
            <w:highlight w:val="yellow"/>
          </w:rPr>
          <w:t>contrasted</w:t>
        </w:r>
        <w:r w:rsidRPr="00CB3FBA">
          <w:rPr>
            <w:rFonts w:asciiTheme="majorHAnsi" w:hAnsiTheme="majorHAnsi" w:cstheme="minorHAnsi"/>
            <w:b/>
          </w:rPr>
          <w:t xml:space="preserve"> with </w:t>
        </w:r>
        <w:r w:rsidRPr="00596A86">
          <w:rPr>
            <w:rFonts w:asciiTheme="majorHAnsi" w:hAnsiTheme="majorHAnsi" w:cstheme="minorHAnsi"/>
            <w:b/>
            <w:highlight w:val="yellow"/>
          </w:rPr>
          <w:t>field-goal shooting</w:t>
        </w:r>
        <w:r w:rsidRPr="00CB3FBA">
          <w:rPr>
            <w:rFonts w:asciiTheme="majorHAnsi" w:hAnsiTheme="majorHAnsi" w:cstheme="minorHAnsi"/>
            <w:b/>
          </w:rPr>
          <w:t xml:space="preserve"> over all. In </w:t>
        </w:r>
        <w:r w:rsidRPr="00596A86">
          <w:rPr>
            <w:rFonts w:asciiTheme="majorHAnsi" w:hAnsiTheme="majorHAnsi" w:cstheme="minorHAnsi"/>
            <w:b/>
            <w:highlight w:val="yellow"/>
          </w:rPr>
          <w:t>men’s</w:t>
        </w:r>
        <w:r w:rsidRPr="00CB3FBA">
          <w:rPr>
            <w:rFonts w:asciiTheme="majorHAnsi" w:hAnsiTheme="majorHAnsi" w:cstheme="minorHAnsi"/>
            <w:b/>
          </w:rPr>
          <w:t xml:space="preserve"> college </w:t>
        </w:r>
        <w:r w:rsidRPr="00596A86">
          <w:rPr>
            <w:rFonts w:asciiTheme="majorHAnsi" w:hAnsiTheme="majorHAnsi" w:cstheme="minorHAnsi"/>
            <w:b/>
            <w:highlight w:val="yellow"/>
          </w:rPr>
          <w:t>basketball</w:t>
        </w:r>
        <w:r w:rsidRPr="00CB3FBA">
          <w:rPr>
            <w:rFonts w:asciiTheme="majorHAnsi" w:hAnsiTheme="majorHAnsi" w:cstheme="minorHAnsi"/>
            <w:b/>
          </w:rPr>
          <w:t xml:space="preserve">, </w:t>
        </w:r>
        <w:r w:rsidRPr="00596A86">
          <w:rPr>
            <w:rFonts w:asciiTheme="majorHAnsi" w:hAnsiTheme="majorHAnsi" w:cstheme="minorHAnsi"/>
            <w:b/>
            <w:highlight w:val="yellow"/>
          </w:rPr>
          <w:t>field-goal</w:t>
        </w:r>
        <w:r w:rsidRPr="00CB3FBA">
          <w:rPr>
            <w:rFonts w:asciiTheme="majorHAnsi" w:hAnsiTheme="majorHAnsi" w:cstheme="minorHAnsi"/>
            <w:b/>
          </w:rPr>
          <w:t xml:space="preserve"> percentage was below </w:t>
        </w:r>
        <w:r w:rsidRPr="00596A86">
          <w:rPr>
            <w:rFonts w:asciiTheme="majorHAnsi" w:hAnsiTheme="majorHAnsi" w:cstheme="minorHAnsi"/>
            <w:b/>
            <w:highlight w:val="yellow"/>
          </w:rPr>
          <w:t>40</w:t>
        </w:r>
        <w:r w:rsidRPr="00596A86">
          <w:rPr>
            <w:rFonts w:asciiTheme="majorHAnsi" w:hAnsiTheme="majorHAnsi" w:cstheme="minorHAnsi"/>
            <w:b/>
          </w:rPr>
          <w:t xml:space="preserve"> </w:t>
        </w:r>
        <w:proofErr w:type="spellStart"/>
        <w:r w:rsidRPr="00596A86">
          <w:rPr>
            <w:rFonts w:asciiTheme="majorHAnsi" w:hAnsiTheme="majorHAnsi" w:cstheme="minorHAnsi"/>
            <w:b/>
            <w:highlight w:val="yellow"/>
          </w:rPr>
          <w:t>percent</w:t>
        </w:r>
        <w:proofErr w:type="spellEnd"/>
        <w:r w:rsidRPr="00CB3FBA">
          <w:rPr>
            <w:rFonts w:asciiTheme="majorHAnsi" w:hAnsiTheme="majorHAnsi" w:cstheme="minorHAnsi"/>
            <w:b/>
          </w:rPr>
          <w:t xml:space="preserve"> until </w:t>
        </w:r>
        <w:r w:rsidRPr="00596A86">
          <w:rPr>
            <w:rFonts w:asciiTheme="majorHAnsi" w:hAnsiTheme="majorHAnsi" w:cstheme="minorHAnsi"/>
            <w:b/>
            <w:highlight w:val="yellow"/>
          </w:rPr>
          <w:t>1960</w:t>
        </w:r>
        <w:r w:rsidRPr="00CB3FBA">
          <w:rPr>
            <w:rFonts w:asciiTheme="majorHAnsi" w:hAnsiTheme="majorHAnsi" w:cstheme="minorHAnsi"/>
            <w:b/>
          </w:rPr>
          <w:t xml:space="preserve">, </w:t>
        </w:r>
        <w:proofErr w:type="gramStart"/>
        <w:r w:rsidRPr="00CB3FBA">
          <w:rPr>
            <w:rFonts w:asciiTheme="majorHAnsi" w:hAnsiTheme="majorHAnsi" w:cstheme="minorHAnsi"/>
            <w:b/>
          </w:rPr>
          <w:t>then</w:t>
        </w:r>
        <w:proofErr w:type="gramEnd"/>
        <w:r w:rsidRPr="00CB3FBA">
          <w:rPr>
            <w:rFonts w:asciiTheme="majorHAnsi" w:hAnsiTheme="majorHAnsi" w:cstheme="minorHAnsi"/>
            <w:b/>
          </w:rPr>
          <w:t xml:space="preserve"> </w:t>
        </w:r>
        <w:r w:rsidRPr="00596A86">
          <w:rPr>
            <w:rFonts w:asciiTheme="majorHAnsi" w:hAnsiTheme="majorHAnsi" w:cstheme="minorHAnsi"/>
            <w:b/>
            <w:highlight w:val="yellow"/>
          </w:rPr>
          <w:t>climbed</w:t>
        </w:r>
        <w:r w:rsidRPr="00CB3FBA">
          <w:rPr>
            <w:rFonts w:asciiTheme="majorHAnsi" w:hAnsiTheme="majorHAnsi" w:cstheme="minorHAnsi"/>
            <w:b/>
          </w:rPr>
          <w:t xml:space="preserve"> steadily to </w:t>
        </w:r>
        <w:r w:rsidRPr="00596A86">
          <w:rPr>
            <w:rFonts w:asciiTheme="majorHAnsi" w:hAnsiTheme="majorHAnsi" w:cstheme="minorHAnsi"/>
            <w:b/>
            <w:highlight w:val="yellow"/>
          </w:rPr>
          <w:t>48.1</w:t>
        </w:r>
        <w:r w:rsidRPr="00CB3FBA">
          <w:rPr>
            <w:rFonts w:asciiTheme="majorHAnsi" w:hAnsiTheme="majorHAnsi" w:cstheme="minorHAnsi"/>
            <w:b/>
          </w:rPr>
          <w:t xml:space="preserve"> in </w:t>
        </w:r>
        <w:r w:rsidRPr="00596A86">
          <w:rPr>
            <w:rFonts w:asciiTheme="majorHAnsi" w:hAnsiTheme="majorHAnsi" w:cstheme="minorHAnsi"/>
            <w:b/>
            <w:highlight w:val="yellow"/>
          </w:rPr>
          <w:t>1984</w:t>
        </w:r>
        <w:r w:rsidRPr="00CB3FBA">
          <w:rPr>
            <w:rFonts w:asciiTheme="majorHAnsi" w:hAnsiTheme="majorHAnsi" w:cstheme="minorHAnsi"/>
            <w:b/>
          </w:rPr>
          <w:t xml:space="preserve">, still the </w:t>
        </w:r>
        <w:r w:rsidRPr="00596A86">
          <w:rPr>
            <w:rFonts w:asciiTheme="majorHAnsi" w:hAnsiTheme="majorHAnsi" w:cstheme="minorHAnsi"/>
            <w:b/>
            <w:highlight w:val="yellow"/>
          </w:rPr>
          <w:t>highest</w:t>
        </w:r>
        <w:r w:rsidRPr="00CB3FBA">
          <w:rPr>
            <w:rFonts w:asciiTheme="majorHAnsi" w:hAnsiTheme="majorHAnsi" w:cstheme="minorHAnsi"/>
            <w:b/>
          </w:rPr>
          <w:t xml:space="preserve"> on </w:t>
        </w:r>
        <w:r w:rsidRPr="00596A86">
          <w:rPr>
            <w:rFonts w:asciiTheme="majorHAnsi" w:hAnsiTheme="majorHAnsi" w:cstheme="minorHAnsi"/>
            <w:b/>
            <w:highlight w:val="yellow"/>
          </w:rPr>
          <w:t>record</w:t>
        </w:r>
        <w:r w:rsidRPr="00CB3FBA">
          <w:rPr>
            <w:rFonts w:asciiTheme="majorHAnsi" w:hAnsiTheme="majorHAnsi" w:cstheme="minorHAnsi"/>
            <w:b/>
          </w:rPr>
          <w:t>. The long-</w:t>
        </w:r>
        <w:r w:rsidRPr="00596A86">
          <w:rPr>
            <w:rFonts w:asciiTheme="majorHAnsi" w:hAnsiTheme="majorHAnsi" w:cstheme="minorHAnsi"/>
            <w:b/>
            <w:highlight w:val="yellow"/>
          </w:rPr>
          <w:t>range</w:t>
        </w:r>
      </w:ins>
      <w:r w:rsidR="00596A86" w:rsidRPr="00596A86">
        <w:rPr>
          <w:rFonts w:asciiTheme="majorHAnsi" w:hAnsiTheme="majorHAnsi" w:cstheme="minorHAnsi"/>
          <w:b/>
        </w:rPr>
        <w:t xml:space="preserve"> </w:t>
      </w:r>
      <w:ins w:id="39" w:author="Unknown">
        <w:r w:rsidRPr="00596A86">
          <w:rPr>
            <w:rFonts w:asciiTheme="majorHAnsi" w:hAnsiTheme="majorHAnsi" w:cstheme="minorHAnsi"/>
            <w:b/>
            <w:highlight w:val="yellow"/>
          </w:rPr>
          <w:t>3-point</w:t>
        </w:r>
        <w:r w:rsidRPr="00596A86">
          <w:rPr>
            <w:rFonts w:asciiTheme="majorHAnsi" w:hAnsiTheme="majorHAnsi" w:cstheme="minorHAnsi"/>
            <w:b/>
          </w:rPr>
          <w:t xml:space="preserve"> </w:t>
        </w:r>
        <w:r w:rsidRPr="00596A86">
          <w:rPr>
            <w:rFonts w:asciiTheme="majorHAnsi" w:hAnsiTheme="majorHAnsi" w:cstheme="minorHAnsi"/>
            <w:b/>
            <w:highlight w:val="yellow"/>
          </w:rPr>
          <w:t>sho</w:t>
        </w:r>
        <w:r w:rsidRPr="00CB3FBA">
          <w:rPr>
            <w:rFonts w:asciiTheme="majorHAnsi" w:hAnsiTheme="majorHAnsi" w:cstheme="minorHAnsi"/>
            <w:b/>
          </w:rPr>
          <w:t xml:space="preserve">t was introduced in </w:t>
        </w:r>
        <w:r w:rsidRPr="00596A86">
          <w:rPr>
            <w:rFonts w:asciiTheme="majorHAnsi" w:hAnsiTheme="majorHAnsi" w:cstheme="minorHAnsi"/>
            <w:b/>
            <w:highlight w:val="yellow"/>
          </w:rPr>
          <w:t>1986</w:t>
        </w:r>
        <w:r w:rsidRPr="00CB3FBA">
          <w:rPr>
            <w:rFonts w:asciiTheme="majorHAnsi" w:hAnsiTheme="majorHAnsi" w:cstheme="minorHAnsi"/>
            <w:b/>
          </w:rPr>
          <w:t xml:space="preserve">, and the </w:t>
        </w:r>
        <w:r w:rsidRPr="00596A86">
          <w:rPr>
            <w:rFonts w:asciiTheme="majorHAnsi" w:hAnsiTheme="majorHAnsi" w:cstheme="minorHAnsi"/>
            <w:b/>
            <w:highlight w:val="yellow"/>
          </w:rPr>
          <w:t>overall</w:t>
        </w:r>
        <w:r w:rsidRPr="00CB3FBA">
          <w:rPr>
            <w:rFonts w:asciiTheme="majorHAnsi" w:hAnsiTheme="majorHAnsi" w:cstheme="minorHAnsi"/>
            <w:b/>
          </w:rPr>
          <w:t xml:space="preserve"> shooting </w:t>
        </w:r>
        <w:r w:rsidRPr="00596A86">
          <w:rPr>
            <w:rFonts w:asciiTheme="majorHAnsi" w:hAnsiTheme="majorHAnsi" w:cstheme="minorHAnsi"/>
            <w:b/>
            <w:highlight w:val="yellow"/>
          </w:rPr>
          <w:t>percentage</w:t>
        </w:r>
        <w:r w:rsidRPr="00CB3FBA">
          <w:rPr>
            <w:rFonts w:asciiTheme="majorHAnsi" w:hAnsiTheme="majorHAnsi" w:cstheme="minorHAnsi"/>
            <w:b/>
          </w:rPr>
          <w:t xml:space="preserve"> has </w:t>
        </w:r>
        <w:r w:rsidRPr="00596A86">
          <w:rPr>
            <w:rFonts w:asciiTheme="majorHAnsi" w:hAnsiTheme="majorHAnsi" w:cstheme="minorHAnsi"/>
            <w:b/>
            <w:highlight w:val="yellow"/>
          </w:rPr>
          <w:t>settled</w:t>
        </w:r>
        <w:r w:rsidRPr="00CB3FBA">
          <w:rPr>
            <w:rFonts w:asciiTheme="majorHAnsi" w:hAnsiTheme="majorHAnsi" w:cstheme="minorHAnsi"/>
            <w:b/>
          </w:rPr>
          <w:t xml:space="preserve"> in at about </w:t>
        </w:r>
        <w:r w:rsidRPr="00596A86">
          <w:rPr>
            <w:rFonts w:asciiTheme="majorHAnsi" w:hAnsiTheme="majorHAnsi" w:cstheme="minorHAnsi"/>
            <w:b/>
            <w:highlight w:val="yellow"/>
          </w:rPr>
          <w:t xml:space="preserve">44 </w:t>
        </w:r>
        <w:proofErr w:type="spellStart"/>
        <w:r w:rsidRPr="00596A86">
          <w:rPr>
            <w:rFonts w:asciiTheme="majorHAnsi" w:hAnsiTheme="majorHAnsi" w:cstheme="minorHAnsi"/>
            <w:b/>
            <w:highlight w:val="yellow"/>
          </w:rPr>
          <w:t>percent</w:t>
        </w:r>
        <w:proofErr w:type="spellEnd"/>
        <w:r w:rsidRPr="00CB3FBA">
          <w:rPr>
            <w:rFonts w:asciiTheme="majorHAnsi" w:hAnsiTheme="majorHAnsi" w:cstheme="minorHAnsi"/>
            <w:b/>
          </w:rPr>
          <w:t xml:space="preserve">. </w:t>
        </w:r>
      </w:ins>
    </w:p>
    <w:p w:rsidR="00CB3FBA" w:rsidRPr="00CB3FBA" w:rsidRDefault="00CB3FBA" w:rsidP="00CB3FBA">
      <w:pPr>
        <w:rPr>
          <w:ins w:id="40" w:author="Unknown"/>
          <w:rFonts w:asciiTheme="majorHAnsi" w:hAnsiTheme="majorHAnsi" w:cstheme="minorHAnsi"/>
          <w:b/>
        </w:rPr>
      </w:pPr>
      <w:ins w:id="41" w:author="Unknown">
        <w:r w:rsidRPr="00596A86">
          <w:rPr>
            <w:rFonts w:asciiTheme="majorHAnsi" w:hAnsiTheme="majorHAnsi" w:cstheme="minorHAnsi"/>
            <w:b/>
            <w:highlight w:val="green"/>
          </w:rPr>
          <w:t>Utah</w:t>
        </w:r>
        <w:r w:rsidRPr="00CB3FBA">
          <w:rPr>
            <w:rFonts w:asciiTheme="majorHAnsi" w:hAnsiTheme="majorHAnsi" w:cstheme="minorHAnsi"/>
            <w:b/>
          </w:rPr>
          <w:t xml:space="preserve"> is as good as </w:t>
        </w:r>
        <w:proofErr w:type="spellStart"/>
        <w:r w:rsidRPr="00CB3FBA">
          <w:rPr>
            <w:rFonts w:asciiTheme="majorHAnsi" w:hAnsiTheme="majorHAnsi" w:cstheme="minorHAnsi"/>
            <w:b/>
          </w:rPr>
          <w:t>anyplace</w:t>
        </w:r>
        <w:proofErr w:type="spellEnd"/>
        <w:r w:rsidRPr="00CB3FBA">
          <w:rPr>
            <w:rFonts w:asciiTheme="majorHAnsi" w:hAnsiTheme="majorHAnsi" w:cstheme="minorHAnsi"/>
            <w:b/>
          </w:rPr>
          <w:t xml:space="preserve"> to untangle the numbers. It is home to </w:t>
        </w:r>
        <w:r w:rsidRPr="00596A86">
          <w:rPr>
            <w:rFonts w:asciiTheme="majorHAnsi" w:hAnsiTheme="majorHAnsi" w:cstheme="minorHAnsi"/>
            <w:b/>
            <w:highlight w:val="green"/>
          </w:rPr>
          <w:t>three</w:t>
        </w:r>
        <w:r w:rsidRPr="00CB3FBA">
          <w:rPr>
            <w:rFonts w:asciiTheme="majorHAnsi" w:hAnsiTheme="majorHAnsi" w:cstheme="minorHAnsi"/>
            <w:b/>
          </w:rPr>
          <w:t xml:space="preserve"> of the </w:t>
        </w:r>
        <w:r w:rsidRPr="00596A86">
          <w:rPr>
            <w:rFonts w:asciiTheme="majorHAnsi" w:hAnsiTheme="majorHAnsi" w:cstheme="minorHAnsi"/>
            <w:b/>
            <w:highlight w:val="green"/>
          </w:rPr>
          <w:t>top 10</w:t>
        </w:r>
        <w:r w:rsidRPr="00CB3FBA">
          <w:rPr>
            <w:rFonts w:asciiTheme="majorHAnsi" w:hAnsiTheme="majorHAnsi" w:cstheme="minorHAnsi"/>
            <w:b/>
          </w:rPr>
          <w:t xml:space="preserve"> </w:t>
        </w:r>
        <w:r w:rsidRPr="00596A86">
          <w:rPr>
            <w:rFonts w:asciiTheme="majorHAnsi" w:hAnsiTheme="majorHAnsi" w:cstheme="minorHAnsi"/>
            <w:b/>
            <w:highlight w:val="green"/>
          </w:rPr>
          <w:t>free-throw</w:t>
        </w:r>
        <w:r w:rsidRPr="00CB3FBA">
          <w:rPr>
            <w:rFonts w:asciiTheme="majorHAnsi" w:hAnsiTheme="majorHAnsi" w:cstheme="minorHAnsi"/>
            <w:b/>
          </w:rPr>
          <w:t xml:space="preserve"> shooting </w:t>
        </w:r>
        <w:r w:rsidRPr="00596A86">
          <w:rPr>
            <w:rFonts w:asciiTheme="majorHAnsi" w:hAnsiTheme="majorHAnsi" w:cstheme="minorHAnsi"/>
            <w:b/>
            <w:highlight w:val="green"/>
          </w:rPr>
          <w:t>teams</w:t>
        </w:r>
        <w:r w:rsidRPr="00CB3FBA">
          <w:rPr>
            <w:rFonts w:asciiTheme="majorHAnsi" w:hAnsiTheme="majorHAnsi" w:cstheme="minorHAnsi"/>
            <w:b/>
          </w:rPr>
          <w:t xml:space="preserve"> in </w:t>
        </w:r>
        <w:r w:rsidRPr="00596A86">
          <w:rPr>
            <w:rFonts w:asciiTheme="majorHAnsi" w:hAnsiTheme="majorHAnsi" w:cstheme="minorHAnsi"/>
            <w:b/>
            <w:highlight w:val="green"/>
          </w:rPr>
          <w:t>men’s Division I</w:t>
        </w:r>
        <w:r w:rsidRPr="00CB3FBA">
          <w:rPr>
            <w:rFonts w:asciiTheme="majorHAnsi" w:hAnsiTheme="majorHAnsi" w:cstheme="minorHAnsi"/>
            <w:b/>
          </w:rPr>
          <w:t xml:space="preserve"> — </w:t>
        </w:r>
        <w:r w:rsidRPr="00596A86">
          <w:rPr>
            <w:rFonts w:asciiTheme="majorHAnsi" w:hAnsiTheme="majorHAnsi" w:cstheme="minorHAnsi"/>
            <w:b/>
            <w:highlight w:val="green"/>
          </w:rPr>
          <w:t>No. 1</w:t>
        </w:r>
        <w:r w:rsidRPr="00CB3FBA">
          <w:rPr>
            <w:rFonts w:asciiTheme="majorHAnsi" w:hAnsiTheme="majorHAnsi" w:cstheme="minorHAnsi"/>
            <w:b/>
          </w:rPr>
          <w:t xml:space="preserve"> Southern Utah </w:t>
        </w:r>
        <w:r w:rsidRPr="00596A86">
          <w:rPr>
            <w:rFonts w:asciiTheme="majorHAnsi" w:hAnsiTheme="majorHAnsi" w:cstheme="minorHAnsi"/>
            <w:b/>
            <w:highlight w:val="green"/>
          </w:rPr>
          <w:t xml:space="preserve">(80.5 </w:t>
        </w:r>
        <w:proofErr w:type="spellStart"/>
        <w:r w:rsidRPr="00596A86">
          <w:rPr>
            <w:rFonts w:asciiTheme="majorHAnsi" w:hAnsiTheme="majorHAnsi" w:cstheme="minorHAnsi"/>
            <w:b/>
            <w:highlight w:val="green"/>
          </w:rPr>
          <w:t>percent</w:t>
        </w:r>
        <w:proofErr w:type="spellEnd"/>
        <w:r w:rsidRPr="00596A86">
          <w:rPr>
            <w:rFonts w:asciiTheme="majorHAnsi" w:hAnsiTheme="majorHAnsi" w:cstheme="minorHAnsi"/>
            <w:b/>
            <w:highlight w:val="green"/>
          </w:rPr>
          <w:t>),</w:t>
        </w:r>
        <w:r w:rsidRPr="00CB3FBA">
          <w:rPr>
            <w:rFonts w:asciiTheme="majorHAnsi" w:hAnsiTheme="majorHAnsi" w:cstheme="minorHAnsi"/>
            <w:b/>
          </w:rPr>
          <w:t xml:space="preserve"> </w:t>
        </w:r>
        <w:r w:rsidRPr="00596A86">
          <w:rPr>
            <w:rFonts w:asciiTheme="majorHAnsi" w:hAnsiTheme="majorHAnsi" w:cstheme="minorHAnsi"/>
            <w:b/>
            <w:highlight w:val="green"/>
          </w:rPr>
          <w:t>No. 4</w:t>
        </w:r>
        <w:r w:rsidRPr="00CB3FBA">
          <w:rPr>
            <w:rFonts w:asciiTheme="majorHAnsi" w:hAnsiTheme="majorHAnsi" w:cstheme="minorHAnsi"/>
            <w:b/>
          </w:rPr>
          <w:t xml:space="preserve"> </w:t>
        </w:r>
        <w:r w:rsidRPr="00596A86">
          <w:rPr>
            <w:rFonts w:asciiTheme="majorHAnsi" w:hAnsiTheme="majorHAnsi" w:cstheme="minorHAnsi"/>
            <w:b/>
            <w:highlight w:val="green"/>
          </w:rPr>
          <w:t xml:space="preserve">Utah (78.5 </w:t>
        </w:r>
        <w:proofErr w:type="spellStart"/>
        <w:r w:rsidRPr="00596A86">
          <w:rPr>
            <w:rFonts w:asciiTheme="majorHAnsi" w:hAnsiTheme="majorHAnsi" w:cstheme="minorHAnsi"/>
            <w:b/>
            <w:highlight w:val="green"/>
          </w:rPr>
          <w:t>percent</w:t>
        </w:r>
        <w:proofErr w:type="spellEnd"/>
        <w:r w:rsidRPr="00CB3FBA">
          <w:rPr>
            <w:rFonts w:asciiTheme="majorHAnsi" w:hAnsiTheme="majorHAnsi" w:cstheme="minorHAnsi"/>
            <w:b/>
          </w:rPr>
          <w:t xml:space="preserve"> before Tuesday’s game against New Mexico) </w:t>
        </w:r>
        <w:r w:rsidRPr="00596A86">
          <w:rPr>
            <w:rFonts w:asciiTheme="majorHAnsi" w:hAnsiTheme="majorHAnsi" w:cstheme="minorHAnsi"/>
            <w:b/>
            <w:highlight w:val="green"/>
          </w:rPr>
          <w:t xml:space="preserve">and No. 7 Utah Valley (77.0 </w:t>
        </w:r>
        <w:proofErr w:type="spellStart"/>
        <w:r w:rsidRPr="00596A86">
          <w:rPr>
            <w:rFonts w:asciiTheme="majorHAnsi" w:hAnsiTheme="majorHAnsi" w:cstheme="minorHAnsi"/>
            <w:b/>
            <w:highlight w:val="green"/>
          </w:rPr>
          <w:t>percent</w:t>
        </w:r>
        <w:proofErr w:type="spellEnd"/>
        <w:r w:rsidRPr="00CB3FBA">
          <w:rPr>
            <w:rFonts w:asciiTheme="majorHAnsi" w:hAnsiTheme="majorHAnsi" w:cstheme="minorHAnsi"/>
            <w:b/>
          </w:rPr>
          <w:t xml:space="preserve">, but </w:t>
        </w:r>
        <w:r w:rsidRPr="00596A86">
          <w:rPr>
            <w:rFonts w:asciiTheme="majorHAnsi" w:hAnsiTheme="majorHAnsi" w:cstheme="minorHAnsi"/>
            <w:b/>
            <w:highlight w:val="green"/>
          </w:rPr>
          <w:t>not officially</w:t>
        </w:r>
        <w:r w:rsidRPr="00CB3FBA">
          <w:rPr>
            <w:rFonts w:asciiTheme="majorHAnsi" w:hAnsiTheme="majorHAnsi" w:cstheme="minorHAnsi"/>
            <w:b/>
          </w:rPr>
          <w:t xml:space="preserve"> recognized by the </w:t>
        </w:r>
        <w:r w:rsidRPr="00596A86">
          <w:rPr>
            <w:rFonts w:asciiTheme="majorHAnsi" w:hAnsiTheme="majorHAnsi" w:cstheme="minorHAnsi"/>
            <w:b/>
            <w:highlight w:val="green"/>
          </w:rPr>
          <w:t>N.C.A.A.</w:t>
        </w:r>
        <w:r w:rsidRPr="00CB3FBA">
          <w:rPr>
            <w:rFonts w:asciiTheme="majorHAnsi" w:hAnsiTheme="majorHAnsi" w:cstheme="minorHAnsi"/>
            <w:b/>
          </w:rPr>
          <w:t xml:space="preserve"> because the program is in its </w:t>
        </w:r>
        <w:r w:rsidRPr="00596A86">
          <w:rPr>
            <w:rFonts w:asciiTheme="majorHAnsi" w:hAnsiTheme="majorHAnsi" w:cstheme="minorHAnsi"/>
            <w:b/>
            <w:highlight w:val="green"/>
          </w:rPr>
          <w:t>final season</w:t>
        </w:r>
        <w:r w:rsidRPr="00CB3FBA">
          <w:rPr>
            <w:rFonts w:asciiTheme="majorHAnsi" w:hAnsiTheme="majorHAnsi" w:cstheme="minorHAnsi"/>
            <w:b/>
          </w:rPr>
          <w:t xml:space="preserve"> of </w:t>
        </w:r>
        <w:r w:rsidRPr="00596A86">
          <w:rPr>
            <w:rFonts w:asciiTheme="majorHAnsi" w:hAnsiTheme="majorHAnsi" w:cstheme="minorHAnsi"/>
            <w:b/>
            <w:highlight w:val="green"/>
          </w:rPr>
          <w:t>provisional status</w:t>
        </w:r>
        <w:r w:rsidRPr="00CB3FBA">
          <w:rPr>
            <w:rFonts w:asciiTheme="majorHAnsi" w:hAnsiTheme="majorHAnsi" w:cstheme="minorHAnsi"/>
            <w:b/>
          </w:rPr>
          <w:t xml:space="preserve"> as a </w:t>
        </w:r>
        <w:r w:rsidRPr="00596A86">
          <w:rPr>
            <w:rFonts w:asciiTheme="majorHAnsi" w:hAnsiTheme="majorHAnsi" w:cstheme="minorHAnsi"/>
            <w:b/>
            <w:highlight w:val="green"/>
          </w:rPr>
          <w:t>Division I team).</w:t>
        </w:r>
        <w:r w:rsidRPr="00CB3FBA">
          <w:rPr>
            <w:rFonts w:asciiTheme="majorHAnsi" w:hAnsiTheme="majorHAnsi" w:cstheme="minorHAnsi"/>
            <w:b/>
          </w:rPr>
          <w:t xml:space="preserve"> </w:t>
        </w:r>
      </w:ins>
    </w:p>
    <w:p w:rsidR="00CB3FBA" w:rsidRPr="00CB3FBA" w:rsidRDefault="00CB3FBA" w:rsidP="00CB3FBA">
      <w:pPr>
        <w:rPr>
          <w:ins w:id="42" w:author="Unknown"/>
          <w:rFonts w:asciiTheme="majorHAnsi" w:hAnsiTheme="majorHAnsi" w:cstheme="minorHAnsi"/>
          <w:b/>
        </w:rPr>
      </w:pPr>
      <w:ins w:id="43" w:author="Unknown">
        <w:r w:rsidRPr="00CB3FBA">
          <w:rPr>
            <w:rFonts w:asciiTheme="majorHAnsi" w:hAnsiTheme="majorHAnsi" w:cstheme="minorHAnsi"/>
            <w:b/>
          </w:rPr>
          <w:t xml:space="preserve">In the middle of Southern Utah’s high-paced basketball scrimmage here last week, Coach Roger Reid stopped everything. </w:t>
        </w:r>
      </w:ins>
    </w:p>
    <w:p w:rsidR="00CB3FBA" w:rsidRPr="00CB3FBA" w:rsidRDefault="00CB3FBA" w:rsidP="00CB3FBA">
      <w:pPr>
        <w:rPr>
          <w:ins w:id="44" w:author="Unknown"/>
          <w:rFonts w:asciiTheme="majorHAnsi" w:hAnsiTheme="majorHAnsi" w:cstheme="minorHAnsi"/>
          <w:b/>
        </w:rPr>
      </w:pPr>
      <w:ins w:id="45" w:author="Unknown">
        <w:r w:rsidRPr="00CB3FBA">
          <w:rPr>
            <w:rFonts w:asciiTheme="majorHAnsi" w:hAnsiTheme="majorHAnsi" w:cstheme="minorHAnsi"/>
            <w:b/>
          </w:rPr>
          <w:t xml:space="preserve">Players knew what to do. Their chests heaving in exhaustion, they silently lined up and shot free throws. A miss meant a sprint around the court. </w:t>
        </w:r>
      </w:ins>
    </w:p>
    <w:p w:rsidR="00CB3FBA" w:rsidRPr="00CB3FBA" w:rsidRDefault="00CB3FBA" w:rsidP="00CB3FBA">
      <w:pPr>
        <w:rPr>
          <w:ins w:id="46" w:author="Unknown"/>
          <w:rFonts w:asciiTheme="majorHAnsi" w:hAnsiTheme="majorHAnsi" w:cstheme="minorHAnsi"/>
          <w:b/>
        </w:rPr>
      </w:pPr>
      <w:ins w:id="47" w:author="Unknown">
        <w:r w:rsidRPr="00CB3FBA">
          <w:rPr>
            <w:rFonts w:asciiTheme="majorHAnsi" w:hAnsiTheme="majorHAnsi" w:cstheme="minorHAnsi"/>
            <w:b/>
          </w:rPr>
          <w:t xml:space="preserve">“A lot of coaches give it lip service, but when you say that </w:t>
        </w:r>
        <w:r w:rsidRPr="00596A86">
          <w:rPr>
            <w:rFonts w:asciiTheme="majorHAnsi" w:hAnsiTheme="majorHAnsi" w:cstheme="minorHAnsi"/>
            <w:b/>
            <w:highlight w:val="green"/>
          </w:rPr>
          <w:t xml:space="preserve">games </w:t>
        </w:r>
        <w:r w:rsidRPr="00CB3FBA">
          <w:rPr>
            <w:rFonts w:asciiTheme="majorHAnsi" w:hAnsiTheme="majorHAnsi" w:cstheme="minorHAnsi"/>
            <w:b/>
          </w:rPr>
          <w:t xml:space="preserve">are </w:t>
        </w:r>
        <w:r w:rsidRPr="00596A86">
          <w:rPr>
            <w:rFonts w:asciiTheme="majorHAnsi" w:hAnsiTheme="majorHAnsi" w:cstheme="minorHAnsi"/>
            <w:b/>
            <w:highlight w:val="green"/>
          </w:rPr>
          <w:t>won</w:t>
        </w:r>
        <w:r w:rsidRPr="00CB3FBA">
          <w:rPr>
            <w:rFonts w:asciiTheme="majorHAnsi" w:hAnsiTheme="majorHAnsi" w:cstheme="minorHAnsi"/>
            <w:b/>
          </w:rPr>
          <w:t xml:space="preserve"> and</w:t>
        </w:r>
        <w:r w:rsidRPr="00596A86">
          <w:rPr>
            <w:rFonts w:asciiTheme="majorHAnsi" w:hAnsiTheme="majorHAnsi" w:cstheme="minorHAnsi"/>
            <w:b/>
            <w:highlight w:val="green"/>
          </w:rPr>
          <w:t xml:space="preserve"> lost </w:t>
        </w:r>
        <w:r w:rsidRPr="00CB3FBA">
          <w:rPr>
            <w:rFonts w:asciiTheme="majorHAnsi" w:hAnsiTheme="majorHAnsi" w:cstheme="minorHAnsi"/>
            <w:b/>
          </w:rPr>
          <w:t xml:space="preserve">at the </w:t>
        </w:r>
        <w:r w:rsidRPr="00596A86">
          <w:rPr>
            <w:rFonts w:asciiTheme="majorHAnsi" w:hAnsiTheme="majorHAnsi" w:cstheme="minorHAnsi"/>
            <w:b/>
            <w:highlight w:val="green"/>
          </w:rPr>
          <w:t>free-throw line</w:t>
        </w:r>
        <w:r w:rsidRPr="00CB3FBA">
          <w:rPr>
            <w:rFonts w:asciiTheme="majorHAnsi" w:hAnsiTheme="majorHAnsi" w:cstheme="minorHAnsi"/>
            <w:b/>
          </w:rPr>
          <w:t xml:space="preserve">, you better back it up,” said Reid, who understands that </w:t>
        </w:r>
        <w:r w:rsidRPr="00594273">
          <w:rPr>
            <w:rFonts w:asciiTheme="majorHAnsi" w:hAnsiTheme="majorHAnsi" w:cstheme="minorHAnsi"/>
            <w:b/>
            <w:highlight w:val="green"/>
          </w:rPr>
          <w:t>individual</w:t>
        </w:r>
        <w:r w:rsidRPr="00CB3FBA">
          <w:rPr>
            <w:rFonts w:asciiTheme="majorHAnsi" w:hAnsiTheme="majorHAnsi" w:cstheme="minorHAnsi"/>
            <w:b/>
          </w:rPr>
          <w:t xml:space="preserve"> </w:t>
        </w:r>
        <w:r w:rsidRPr="00594273">
          <w:rPr>
            <w:rFonts w:asciiTheme="majorHAnsi" w:hAnsiTheme="majorHAnsi" w:cstheme="minorHAnsi"/>
            <w:b/>
            <w:highlight w:val="green"/>
          </w:rPr>
          <w:t>players</w:t>
        </w:r>
        <w:r w:rsidRPr="00CB3FBA">
          <w:rPr>
            <w:rFonts w:asciiTheme="majorHAnsi" w:hAnsiTheme="majorHAnsi" w:cstheme="minorHAnsi"/>
            <w:b/>
          </w:rPr>
          <w:t xml:space="preserve"> and </w:t>
        </w:r>
        <w:r w:rsidRPr="00594273">
          <w:rPr>
            <w:rFonts w:asciiTheme="majorHAnsi" w:hAnsiTheme="majorHAnsi" w:cstheme="minorHAnsi"/>
            <w:b/>
            <w:highlight w:val="green"/>
          </w:rPr>
          <w:t>teams</w:t>
        </w:r>
        <w:r w:rsidRPr="00CB3FBA">
          <w:rPr>
            <w:rFonts w:asciiTheme="majorHAnsi" w:hAnsiTheme="majorHAnsi" w:cstheme="minorHAnsi"/>
            <w:b/>
          </w:rPr>
          <w:t xml:space="preserve"> can </w:t>
        </w:r>
        <w:r w:rsidRPr="00594273">
          <w:rPr>
            <w:rFonts w:asciiTheme="majorHAnsi" w:hAnsiTheme="majorHAnsi" w:cstheme="minorHAnsi"/>
            <w:b/>
            <w:highlight w:val="green"/>
          </w:rPr>
          <w:t>improve free-throw</w:t>
        </w:r>
        <w:r w:rsidRPr="00CB3FBA">
          <w:rPr>
            <w:rFonts w:asciiTheme="majorHAnsi" w:hAnsiTheme="majorHAnsi" w:cstheme="minorHAnsi"/>
            <w:b/>
          </w:rPr>
          <w:t xml:space="preserve"> shooting through </w:t>
        </w:r>
        <w:r w:rsidRPr="00594273">
          <w:rPr>
            <w:rFonts w:asciiTheme="majorHAnsi" w:hAnsiTheme="majorHAnsi" w:cstheme="minorHAnsi"/>
            <w:b/>
            <w:highlight w:val="green"/>
          </w:rPr>
          <w:t>better technique</w:t>
        </w:r>
        <w:r w:rsidRPr="00CB3FBA">
          <w:rPr>
            <w:rFonts w:asciiTheme="majorHAnsi" w:hAnsiTheme="majorHAnsi" w:cstheme="minorHAnsi"/>
            <w:b/>
          </w:rPr>
          <w:t xml:space="preserve"> and </w:t>
        </w:r>
        <w:r w:rsidRPr="00594273">
          <w:rPr>
            <w:rFonts w:asciiTheme="majorHAnsi" w:hAnsiTheme="majorHAnsi" w:cstheme="minorHAnsi"/>
            <w:b/>
            <w:highlight w:val="green"/>
          </w:rPr>
          <w:t>repetition</w:t>
        </w:r>
        <w:r w:rsidRPr="00CB3FBA">
          <w:rPr>
            <w:rFonts w:asciiTheme="majorHAnsi" w:hAnsiTheme="majorHAnsi" w:cstheme="minorHAnsi"/>
            <w:b/>
          </w:rPr>
          <w:t xml:space="preserve">. When Reid arrived at Southern Utah </w:t>
        </w:r>
        <w:r w:rsidRPr="00594273">
          <w:rPr>
            <w:rFonts w:asciiTheme="majorHAnsi" w:hAnsiTheme="majorHAnsi" w:cstheme="minorHAnsi"/>
            <w:b/>
            <w:highlight w:val="green"/>
          </w:rPr>
          <w:t>two years ago</w:t>
        </w:r>
        <w:r w:rsidRPr="00CB3FBA">
          <w:rPr>
            <w:rFonts w:asciiTheme="majorHAnsi" w:hAnsiTheme="majorHAnsi" w:cstheme="minorHAnsi"/>
            <w:b/>
          </w:rPr>
          <w:t xml:space="preserve">, he </w:t>
        </w:r>
        <w:r w:rsidRPr="00594273">
          <w:rPr>
            <w:rFonts w:asciiTheme="majorHAnsi" w:hAnsiTheme="majorHAnsi" w:cstheme="minorHAnsi"/>
            <w:b/>
            <w:highlight w:val="green"/>
          </w:rPr>
          <w:t>inherited</w:t>
        </w:r>
        <w:r w:rsidRPr="00CB3FBA">
          <w:rPr>
            <w:rFonts w:asciiTheme="majorHAnsi" w:hAnsiTheme="majorHAnsi" w:cstheme="minorHAnsi"/>
            <w:b/>
          </w:rPr>
          <w:t xml:space="preserve"> a team that </w:t>
        </w:r>
        <w:r w:rsidRPr="00594273">
          <w:rPr>
            <w:rFonts w:asciiTheme="majorHAnsi" w:hAnsiTheme="majorHAnsi" w:cstheme="minorHAnsi"/>
            <w:b/>
            <w:highlight w:val="green"/>
          </w:rPr>
          <w:t>ranked 217th</w:t>
        </w:r>
        <w:r w:rsidRPr="00CB3FBA">
          <w:rPr>
            <w:rFonts w:asciiTheme="majorHAnsi" w:hAnsiTheme="majorHAnsi" w:cstheme="minorHAnsi"/>
            <w:b/>
          </w:rPr>
          <w:t xml:space="preserve"> in </w:t>
        </w:r>
        <w:r w:rsidRPr="00594273">
          <w:rPr>
            <w:rFonts w:asciiTheme="majorHAnsi" w:hAnsiTheme="majorHAnsi" w:cstheme="minorHAnsi"/>
            <w:b/>
            <w:highlight w:val="green"/>
          </w:rPr>
          <w:t>free-throw percentage</w:t>
        </w:r>
        <w:r w:rsidRPr="00CB3FBA">
          <w:rPr>
            <w:rFonts w:asciiTheme="majorHAnsi" w:hAnsiTheme="majorHAnsi" w:cstheme="minorHAnsi"/>
            <w:b/>
          </w:rPr>
          <w:t xml:space="preserve">. </w:t>
        </w:r>
      </w:ins>
    </w:p>
    <w:p w:rsidR="00CB3FBA" w:rsidRPr="00CB3FBA" w:rsidRDefault="00CB3FBA" w:rsidP="00CB3FBA">
      <w:pPr>
        <w:rPr>
          <w:ins w:id="48" w:author="Unknown"/>
          <w:rFonts w:asciiTheme="majorHAnsi" w:hAnsiTheme="majorHAnsi" w:cstheme="minorHAnsi"/>
          <w:b/>
        </w:rPr>
      </w:pPr>
      <w:ins w:id="49" w:author="Unknown">
        <w:r w:rsidRPr="00CB3FBA">
          <w:rPr>
            <w:rFonts w:asciiTheme="majorHAnsi" w:hAnsiTheme="majorHAnsi" w:cstheme="minorHAnsi"/>
            <w:b/>
          </w:rPr>
          <w:lastRenderedPageBreak/>
          <w:t xml:space="preserve">There is little </w:t>
        </w:r>
        <w:r w:rsidRPr="00594273">
          <w:rPr>
            <w:rFonts w:asciiTheme="majorHAnsi" w:hAnsiTheme="majorHAnsi" w:cstheme="minorHAnsi"/>
            <w:b/>
            <w:highlight w:val="green"/>
          </w:rPr>
          <w:t>correlation</w:t>
        </w:r>
        <w:r w:rsidRPr="00CB3FBA">
          <w:rPr>
            <w:rFonts w:asciiTheme="majorHAnsi" w:hAnsiTheme="majorHAnsi" w:cstheme="minorHAnsi"/>
            <w:b/>
          </w:rPr>
          <w:t xml:space="preserve"> </w:t>
        </w:r>
        <w:r w:rsidRPr="00594273">
          <w:rPr>
            <w:rFonts w:asciiTheme="majorHAnsi" w:hAnsiTheme="majorHAnsi" w:cstheme="minorHAnsi"/>
            <w:b/>
            <w:highlight w:val="green"/>
          </w:rPr>
          <w:t>between</w:t>
        </w:r>
        <w:r w:rsidRPr="00CB3FBA">
          <w:rPr>
            <w:rFonts w:asciiTheme="majorHAnsi" w:hAnsiTheme="majorHAnsi" w:cstheme="minorHAnsi"/>
            <w:b/>
          </w:rPr>
          <w:t xml:space="preserve"> </w:t>
        </w:r>
        <w:r w:rsidRPr="00594273">
          <w:rPr>
            <w:rFonts w:asciiTheme="majorHAnsi" w:hAnsiTheme="majorHAnsi" w:cstheme="minorHAnsi"/>
            <w:b/>
            <w:highlight w:val="green"/>
          </w:rPr>
          <w:t>free-throw</w:t>
        </w:r>
        <w:r w:rsidRPr="00CB3FBA">
          <w:rPr>
            <w:rFonts w:asciiTheme="majorHAnsi" w:hAnsiTheme="majorHAnsi" w:cstheme="minorHAnsi"/>
            <w:b/>
          </w:rPr>
          <w:t xml:space="preserve"> </w:t>
        </w:r>
        <w:r w:rsidRPr="00594273">
          <w:rPr>
            <w:rFonts w:asciiTheme="majorHAnsi" w:hAnsiTheme="majorHAnsi" w:cstheme="minorHAnsi"/>
            <w:b/>
            <w:highlight w:val="green"/>
          </w:rPr>
          <w:t>percentages</w:t>
        </w:r>
        <w:r w:rsidRPr="00CB3FBA">
          <w:rPr>
            <w:rFonts w:asciiTheme="majorHAnsi" w:hAnsiTheme="majorHAnsi" w:cstheme="minorHAnsi"/>
            <w:b/>
          </w:rPr>
          <w:t xml:space="preserve"> </w:t>
        </w:r>
        <w:r w:rsidRPr="00594273">
          <w:rPr>
            <w:rFonts w:asciiTheme="majorHAnsi" w:hAnsiTheme="majorHAnsi" w:cstheme="minorHAnsi"/>
            <w:b/>
          </w:rPr>
          <w:t>and</w:t>
        </w:r>
        <w:r w:rsidRPr="00594273">
          <w:rPr>
            <w:rFonts w:asciiTheme="majorHAnsi" w:hAnsiTheme="majorHAnsi" w:cstheme="minorHAnsi"/>
            <w:b/>
            <w:highlight w:val="green"/>
          </w:rPr>
          <w:t xml:space="preserve"> winning percentages</w:t>
        </w:r>
        <w:r w:rsidRPr="00CB3FBA">
          <w:rPr>
            <w:rFonts w:asciiTheme="majorHAnsi" w:hAnsiTheme="majorHAnsi" w:cstheme="minorHAnsi"/>
            <w:b/>
          </w:rPr>
          <w:t xml:space="preserve">. Only one of the 25 best shooting teams, No. 2 North Carolina, is also in the latest Associated Press top 25 rankings. Southern Utah has a losing record. </w:t>
        </w:r>
      </w:ins>
    </w:p>
    <w:p w:rsidR="00CB3FBA" w:rsidRPr="00CB3FBA" w:rsidRDefault="00CB3FBA" w:rsidP="00CB3FBA">
      <w:pPr>
        <w:rPr>
          <w:ins w:id="50" w:author="Unknown"/>
          <w:rFonts w:asciiTheme="majorHAnsi" w:hAnsiTheme="majorHAnsi" w:cstheme="minorHAnsi"/>
          <w:b/>
        </w:rPr>
      </w:pPr>
      <w:ins w:id="51" w:author="Unknown">
        <w:r w:rsidRPr="00CB3FBA">
          <w:rPr>
            <w:rFonts w:asciiTheme="majorHAnsi" w:hAnsiTheme="majorHAnsi" w:cstheme="minorHAnsi"/>
            <w:b/>
          </w:rPr>
          <w:t xml:space="preserve">That is why, </w:t>
        </w:r>
        <w:r w:rsidRPr="00594273">
          <w:rPr>
            <w:rFonts w:asciiTheme="majorHAnsi" w:hAnsiTheme="majorHAnsi" w:cstheme="minorHAnsi"/>
            <w:b/>
            <w:highlight w:val="green"/>
          </w:rPr>
          <w:t>despite accounting</w:t>
        </w:r>
        <w:r w:rsidRPr="00CB3FBA">
          <w:rPr>
            <w:rFonts w:asciiTheme="majorHAnsi" w:hAnsiTheme="majorHAnsi" w:cstheme="minorHAnsi"/>
            <w:b/>
          </w:rPr>
          <w:t xml:space="preserve"> for </w:t>
        </w:r>
        <w:r w:rsidRPr="00594273">
          <w:rPr>
            <w:rFonts w:asciiTheme="majorHAnsi" w:hAnsiTheme="majorHAnsi" w:cstheme="minorHAnsi"/>
            <w:b/>
            <w:highlight w:val="green"/>
          </w:rPr>
          <w:t>more</w:t>
        </w:r>
        <w:r w:rsidRPr="00CB3FBA">
          <w:rPr>
            <w:rFonts w:asciiTheme="majorHAnsi" w:hAnsiTheme="majorHAnsi" w:cstheme="minorHAnsi"/>
            <w:b/>
          </w:rPr>
          <w:t xml:space="preserve"> than </w:t>
        </w:r>
        <w:r w:rsidRPr="00594273">
          <w:rPr>
            <w:rFonts w:asciiTheme="majorHAnsi" w:hAnsiTheme="majorHAnsi" w:cstheme="minorHAnsi"/>
            <w:b/>
            <w:highlight w:val="green"/>
          </w:rPr>
          <w:t xml:space="preserve">20 </w:t>
        </w:r>
        <w:proofErr w:type="spellStart"/>
        <w:r w:rsidRPr="00594273">
          <w:rPr>
            <w:rFonts w:asciiTheme="majorHAnsi" w:hAnsiTheme="majorHAnsi" w:cstheme="minorHAnsi"/>
            <w:b/>
            <w:highlight w:val="green"/>
          </w:rPr>
          <w:t>percent</w:t>
        </w:r>
        <w:proofErr w:type="spellEnd"/>
        <w:r w:rsidRPr="00CB3FBA">
          <w:rPr>
            <w:rFonts w:asciiTheme="majorHAnsi" w:hAnsiTheme="majorHAnsi" w:cstheme="minorHAnsi"/>
            <w:b/>
          </w:rPr>
          <w:t xml:space="preserve"> of </w:t>
        </w:r>
        <w:r w:rsidRPr="00594273">
          <w:rPr>
            <w:rFonts w:asciiTheme="majorHAnsi" w:hAnsiTheme="majorHAnsi" w:cstheme="minorHAnsi"/>
            <w:b/>
            <w:highlight w:val="green"/>
          </w:rPr>
          <w:t>scoring</w:t>
        </w:r>
        <w:r w:rsidRPr="00CB3FBA">
          <w:rPr>
            <w:rFonts w:asciiTheme="majorHAnsi" w:hAnsiTheme="majorHAnsi" w:cstheme="minorHAnsi"/>
            <w:b/>
          </w:rPr>
          <w:t xml:space="preserve"> in </w:t>
        </w:r>
        <w:r w:rsidRPr="00594273">
          <w:rPr>
            <w:rFonts w:asciiTheme="majorHAnsi" w:hAnsiTheme="majorHAnsi" w:cstheme="minorHAnsi"/>
            <w:b/>
            <w:highlight w:val="green"/>
          </w:rPr>
          <w:t>men’s</w:t>
        </w:r>
        <w:r w:rsidRPr="00CB3FBA">
          <w:rPr>
            <w:rFonts w:asciiTheme="majorHAnsi" w:hAnsiTheme="majorHAnsi" w:cstheme="minorHAnsi"/>
            <w:b/>
          </w:rPr>
          <w:t xml:space="preserve"> college basketball and just </w:t>
        </w:r>
        <w:r w:rsidRPr="00594273">
          <w:rPr>
            <w:rFonts w:asciiTheme="majorHAnsi" w:hAnsiTheme="majorHAnsi" w:cstheme="minorHAnsi"/>
            <w:b/>
            <w:highlight w:val="green"/>
          </w:rPr>
          <w:t xml:space="preserve">below 20 </w:t>
        </w:r>
        <w:proofErr w:type="spellStart"/>
        <w:r w:rsidRPr="00594273">
          <w:rPr>
            <w:rFonts w:asciiTheme="majorHAnsi" w:hAnsiTheme="majorHAnsi" w:cstheme="minorHAnsi"/>
            <w:b/>
            <w:highlight w:val="green"/>
          </w:rPr>
          <w:t>percent</w:t>
        </w:r>
        <w:proofErr w:type="spellEnd"/>
        <w:r w:rsidRPr="00CB3FBA">
          <w:rPr>
            <w:rFonts w:asciiTheme="majorHAnsi" w:hAnsiTheme="majorHAnsi" w:cstheme="minorHAnsi"/>
            <w:b/>
          </w:rPr>
          <w:t xml:space="preserve"> in the </w:t>
        </w:r>
        <w:r w:rsidRPr="00594273">
          <w:rPr>
            <w:rFonts w:asciiTheme="majorHAnsi" w:hAnsiTheme="majorHAnsi" w:cstheme="minorHAnsi"/>
            <w:b/>
            <w:highlight w:val="green"/>
          </w:rPr>
          <w:t>N.B.A.</w:t>
        </w:r>
        <w:r w:rsidRPr="00CB3FBA">
          <w:rPr>
            <w:rFonts w:asciiTheme="majorHAnsi" w:hAnsiTheme="majorHAnsi" w:cstheme="minorHAnsi"/>
            <w:b/>
          </w:rPr>
          <w:t xml:space="preserve">, free throws receive a fraction of the attention from coaches, players and fans. That is, until something considered free proves costly. </w:t>
        </w:r>
      </w:ins>
    </w:p>
    <w:p w:rsidR="00CB3FBA" w:rsidRPr="00CB3FBA" w:rsidRDefault="00CB3FBA" w:rsidP="00CB3FBA">
      <w:pPr>
        <w:rPr>
          <w:ins w:id="52" w:author="Unknown"/>
          <w:rFonts w:asciiTheme="majorHAnsi" w:hAnsiTheme="majorHAnsi" w:cstheme="minorHAnsi"/>
          <w:b/>
        </w:rPr>
      </w:pPr>
      <w:ins w:id="53" w:author="Unknown">
        <w:r w:rsidRPr="00CB3FBA">
          <w:rPr>
            <w:rFonts w:asciiTheme="majorHAnsi" w:hAnsiTheme="majorHAnsi" w:cstheme="minorHAnsi"/>
            <w:b/>
          </w:rPr>
          <w:t xml:space="preserve">Last season, Memphis was 38-2 despite </w:t>
        </w:r>
        <w:r w:rsidRPr="00594273">
          <w:rPr>
            <w:rFonts w:asciiTheme="majorHAnsi" w:hAnsiTheme="majorHAnsi" w:cstheme="minorHAnsi"/>
            <w:b/>
            <w:highlight w:val="green"/>
          </w:rPr>
          <w:t>making</w:t>
        </w:r>
        <w:r w:rsidRPr="00CB3FBA">
          <w:rPr>
            <w:rFonts w:asciiTheme="majorHAnsi" w:hAnsiTheme="majorHAnsi" w:cstheme="minorHAnsi"/>
            <w:b/>
          </w:rPr>
          <w:t xml:space="preserve"> only </w:t>
        </w:r>
        <w:r w:rsidRPr="00594273">
          <w:rPr>
            <w:rFonts w:asciiTheme="majorHAnsi" w:hAnsiTheme="majorHAnsi" w:cstheme="minorHAnsi"/>
            <w:b/>
            <w:highlight w:val="green"/>
          </w:rPr>
          <w:t xml:space="preserve">61 </w:t>
        </w:r>
        <w:proofErr w:type="spellStart"/>
        <w:r w:rsidRPr="00594273">
          <w:rPr>
            <w:rFonts w:asciiTheme="majorHAnsi" w:hAnsiTheme="majorHAnsi" w:cstheme="minorHAnsi"/>
            <w:b/>
            <w:highlight w:val="green"/>
          </w:rPr>
          <w:t>percent</w:t>
        </w:r>
        <w:proofErr w:type="spellEnd"/>
        <w:r w:rsidRPr="00CB3FBA">
          <w:rPr>
            <w:rFonts w:asciiTheme="majorHAnsi" w:hAnsiTheme="majorHAnsi" w:cstheme="minorHAnsi"/>
            <w:b/>
          </w:rPr>
          <w:t xml:space="preserve"> of its </w:t>
        </w:r>
        <w:r w:rsidRPr="00594273">
          <w:rPr>
            <w:rFonts w:asciiTheme="majorHAnsi" w:hAnsiTheme="majorHAnsi" w:cstheme="minorHAnsi"/>
            <w:b/>
            <w:highlight w:val="green"/>
          </w:rPr>
          <w:t>free throws</w:t>
        </w:r>
        <w:r w:rsidRPr="00CB3FBA">
          <w:rPr>
            <w:rFonts w:asciiTheme="majorHAnsi" w:hAnsiTheme="majorHAnsi" w:cstheme="minorHAnsi"/>
            <w:b/>
          </w:rPr>
          <w:t xml:space="preserve">, </w:t>
        </w:r>
        <w:r w:rsidRPr="00594273">
          <w:rPr>
            <w:rFonts w:asciiTheme="majorHAnsi" w:hAnsiTheme="majorHAnsi" w:cstheme="minorHAnsi"/>
            <w:b/>
            <w:highlight w:val="green"/>
          </w:rPr>
          <w:t>missing</w:t>
        </w:r>
        <w:r w:rsidRPr="00CB3FBA">
          <w:rPr>
            <w:rFonts w:asciiTheme="majorHAnsi" w:hAnsiTheme="majorHAnsi" w:cstheme="minorHAnsi"/>
            <w:b/>
          </w:rPr>
          <w:t xml:space="preserve"> an </w:t>
        </w:r>
        <w:r w:rsidRPr="00594273">
          <w:rPr>
            <w:rFonts w:asciiTheme="majorHAnsi" w:hAnsiTheme="majorHAnsi" w:cstheme="minorHAnsi"/>
            <w:b/>
            <w:highlight w:val="green"/>
          </w:rPr>
          <w:t>average</w:t>
        </w:r>
        <w:r w:rsidRPr="00CB3FBA">
          <w:rPr>
            <w:rFonts w:asciiTheme="majorHAnsi" w:hAnsiTheme="majorHAnsi" w:cstheme="minorHAnsi"/>
            <w:b/>
          </w:rPr>
          <w:t xml:space="preserve"> of nearly </w:t>
        </w:r>
        <w:r w:rsidRPr="00594273">
          <w:rPr>
            <w:rFonts w:asciiTheme="majorHAnsi" w:hAnsiTheme="majorHAnsi" w:cstheme="minorHAnsi"/>
            <w:b/>
            <w:highlight w:val="green"/>
          </w:rPr>
          <w:t>10 a game</w:t>
        </w:r>
        <w:r w:rsidRPr="00CB3FBA">
          <w:rPr>
            <w:rFonts w:asciiTheme="majorHAnsi" w:hAnsiTheme="majorHAnsi" w:cstheme="minorHAnsi"/>
            <w:b/>
          </w:rPr>
          <w:t xml:space="preserve">. The Tigers lost the national championship game after missing 4 of 5 free throws in the final 72 seconds against Kansas, which had made a late 3-point shot to tie the game and won in overtime. </w:t>
        </w:r>
      </w:ins>
    </w:p>
    <w:p w:rsidR="00CB3FBA" w:rsidRPr="00CB3FBA" w:rsidRDefault="00CB3FBA" w:rsidP="00CB3FBA">
      <w:pPr>
        <w:rPr>
          <w:ins w:id="54" w:author="Unknown"/>
          <w:rFonts w:asciiTheme="majorHAnsi" w:hAnsiTheme="majorHAnsi" w:cstheme="minorHAnsi"/>
          <w:b/>
        </w:rPr>
      </w:pPr>
      <w:ins w:id="55" w:author="Unknown">
        <w:r w:rsidRPr="00CB3FBA">
          <w:rPr>
            <w:rFonts w:asciiTheme="majorHAnsi" w:hAnsiTheme="majorHAnsi" w:cstheme="minorHAnsi"/>
            <w:b/>
          </w:rPr>
          <w:t xml:space="preserve">This season, Utah outshot opponents from the line in overtime victories over Brigham Young and Colorado State, and 1-point victories over Gonzaga and New Mexico. Those victories will probably carry Utah (20-8) to the N.C.A.A. tournament. </w:t>
        </w:r>
      </w:ins>
    </w:p>
    <w:p w:rsidR="00CB3FBA" w:rsidRPr="00CB3FBA" w:rsidRDefault="00CB3FBA" w:rsidP="00CB3FBA">
      <w:pPr>
        <w:rPr>
          <w:ins w:id="56" w:author="Unknown"/>
          <w:rFonts w:asciiTheme="majorHAnsi" w:hAnsiTheme="majorHAnsi" w:cstheme="minorHAnsi"/>
          <w:b/>
        </w:rPr>
      </w:pPr>
      <w:ins w:id="57" w:author="Unknown">
        <w:r w:rsidRPr="00CB3FBA">
          <w:rPr>
            <w:rFonts w:asciiTheme="majorHAnsi" w:hAnsiTheme="majorHAnsi" w:cstheme="minorHAnsi"/>
            <w:b/>
          </w:rPr>
          <w:t xml:space="preserve">Ray Stefani, a professor emeritus at California State University, Long Beach, is an expert in the statistical analysis of sports. Widespread improvement over time in any sport, he said, depends on a combination of four factors: physiology (the size and fitness of athletes, perhaps aided by performance-enhancing drugs), technology or innovation (things like the advent of rowing machines to train rowers, and the </w:t>
        </w:r>
        <w:proofErr w:type="spellStart"/>
        <w:r w:rsidRPr="00CB3FBA">
          <w:rPr>
            <w:rFonts w:asciiTheme="majorHAnsi" w:hAnsiTheme="majorHAnsi" w:cstheme="minorHAnsi"/>
            <w:b/>
          </w:rPr>
          <w:t>Fosbury</w:t>
        </w:r>
        <w:proofErr w:type="spellEnd"/>
        <w:r w:rsidRPr="00CB3FBA">
          <w:rPr>
            <w:rFonts w:asciiTheme="majorHAnsi" w:hAnsiTheme="majorHAnsi" w:cstheme="minorHAnsi"/>
            <w:b/>
          </w:rPr>
          <w:t xml:space="preserve"> Flop in high jumping), coaching (changes in strategy) and equipment (like the clap skate in </w:t>
        </w:r>
        <w:proofErr w:type="spellStart"/>
        <w:r w:rsidRPr="00CB3FBA">
          <w:rPr>
            <w:rFonts w:asciiTheme="majorHAnsi" w:hAnsiTheme="majorHAnsi" w:cstheme="minorHAnsi"/>
            <w:b/>
          </w:rPr>
          <w:t>speedskating</w:t>
        </w:r>
        <w:proofErr w:type="spellEnd"/>
        <w:r w:rsidRPr="00CB3FBA">
          <w:rPr>
            <w:rFonts w:asciiTheme="majorHAnsi" w:hAnsiTheme="majorHAnsi" w:cstheme="minorHAnsi"/>
            <w:b/>
          </w:rPr>
          <w:t xml:space="preserve"> or fiberglass poles in pole vaulting). </w:t>
        </w:r>
      </w:ins>
    </w:p>
    <w:p w:rsidR="00CB3FBA" w:rsidRPr="00CB3FBA" w:rsidRDefault="00CB3FBA" w:rsidP="00CB3FBA">
      <w:pPr>
        <w:rPr>
          <w:ins w:id="58" w:author="Unknown"/>
          <w:rFonts w:asciiTheme="majorHAnsi" w:hAnsiTheme="majorHAnsi" w:cstheme="minorHAnsi"/>
          <w:b/>
        </w:rPr>
      </w:pPr>
      <w:ins w:id="59" w:author="Unknown">
        <w:r w:rsidRPr="00CB3FBA">
          <w:rPr>
            <w:rFonts w:asciiTheme="majorHAnsi" w:hAnsiTheme="majorHAnsi" w:cstheme="minorHAnsi"/>
            <w:b/>
          </w:rPr>
          <w:t xml:space="preserve">Those factors can help explain why swimming records seemingly fall at every international event, runners broke through the four-minute-mile barrier, field-goal kickers are more accurate than ever, bowling a 300 game is not as unlikely as it once was, and home run numbers surged in major league baseball. </w:t>
        </w:r>
      </w:ins>
    </w:p>
    <w:p w:rsidR="00CB3FBA" w:rsidRPr="00CB3FBA" w:rsidRDefault="00CB3FBA" w:rsidP="00CB3FBA">
      <w:pPr>
        <w:rPr>
          <w:ins w:id="60" w:author="Unknown"/>
          <w:rFonts w:asciiTheme="majorHAnsi" w:hAnsiTheme="majorHAnsi" w:cstheme="minorHAnsi"/>
          <w:b/>
        </w:rPr>
      </w:pPr>
      <w:ins w:id="61" w:author="Unknown">
        <w:r w:rsidRPr="00CB3FBA">
          <w:rPr>
            <w:rFonts w:asciiTheme="majorHAnsi" w:hAnsiTheme="majorHAnsi" w:cstheme="minorHAnsi"/>
            <w:b/>
          </w:rPr>
          <w:t xml:space="preserve">“There are not a lot of those four things that would help in free-throw shooting,” Stefani said. </w:t>
        </w:r>
      </w:ins>
    </w:p>
    <w:p w:rsidR="00CB3FBA" w:rsidRPr="00CB3FBA" w:rsidRDefault="00CB3FBA" w:rsidP="00CB3FBA">
      <w:pPr>
        <w:rPr>
          <w:ins w:id="62" w:author="Unknown"/>
          <w:rFonts w:asciiTheme="majorHAnsi" w:hAnsiTheme="majorHAnsi" w:cstheme="minorHAnsi"/>
          <w:b/>
        </w:rPr>
      </w:pPr>
      <w:ins w:id="63" w:author="Unknown">
        <w:r w:rsidRPr="00594273">
          <w:rPr>
            <w:rFonts w:asciiTheme="majorHAnsi" w:hAnsiTheme="majorHAnsi" w:cstheme="minorHAnsi"/>
            <w:b/>
            <w:highlight w:val="green"/>
          </w:rPr>
          <w:t>Strength</w:t>
        </w:r>
        <w:r w:rsidRPr="00CB3FBA">
          <w:rPr>
            <w:rFonts w:asciiTheme="majorHAnsi" w:hAnsiTheme="majorHAnsi" w:cstheme="minorHAnsi"/>
            <w:b/>
          </w:rPr>
          <w:t xml:space="preserve">, for example, is </w:t>
        </w:r>
        <w:r w:rsidRPr="00594273">
          <w:rPr>
            <w:rFonts w:asciiTheme="majorHAnsi" w:hAnsiTheme="majorHAnsi" w:cstheme="minorHAnsi"/>
            <w:b/>
            <w:highlight w:val="green"/>
          </w:rPr>
          <w:t>not</w:t>
        </w:r>
        <w:r w:rsidRPr="00CB3FBA">
          <w:rPr>
            <w:rFonts w:asciiTheme="majorHAnsi" w:hAnsiTheme="majorHAnsi" w:cstheme="minorHAnsi"/>
            <w:b/>
          </w:rPr>
          <w:t xml:space="preserve"> a </w:t>
        </w:r>
        <w:r w:rsidRPr="00594273">
          <w:rPr>
            <w:rFonts w:asciiTheme="majorHAnsi" w:hAnsiTheme="majorHAnsi" w:cstheme="minorHAnsi"/>
            <w:b/>
            <w:highlight w:val="green"/>
          </w:rPr>
          <w:t>significant advantage</w:t>
        </w:r>
        <w:r w:rsidRPr="00CB3FBA">
          <w:rPr>
            <w:rFonts w:asciiTheme="majorHAnsi" w:hAnsiTheme="majorHAnsi" w:cstheme="minorHAnsi"/>
            <w:b/>
          </w:rPr>
          <w:t xml:space="preserve">. </w:t>
        </w:r>
        <w:r w:rsidRPr="00594273">
          <w:rPr>
            <w:rFonts w:asciiTheme="majorHAnsi" w:hAnsiTheme="majorHAnsi" w:cstheme="minorHAnsi"/>
            <w:b/>
            <w:highlight w:val="green"/>
          </w:rPr>
          <w:t>W.N.B.A. players</w:t>
        </w:r>
        <w:r w:rsidRPr="00CB3FBA">
          <w:rPr>
            <w:rFonts w:asciiTheme="majorHAnsi" w:hAnsiTheme="majorHAnsi" w:cstheme="minorHAnsi"/>
            <w:b/>
          </w:rPr>
          <w:t xml:space="preserve"> have </w:t>
        </w:r>
        <w:r w:rsidRPr="00594273">
          <w:rPr>
            <w:rFonts w:asciiTheme="majorHAnsi" w:hAnsiTheme="majorHAnsi" w:cstheme="minorHAnsi"/>
            <w:b/>
            <w:highlight w:val="green"/>
          </w:rPr>
          <w:t>outshot</w:t>
        </w:r>
        <w:r w:rsidRPr="00CB3FBA">
          <w:rPr>
            <w:rFonts w:asciiTheme="majorHAnsi" w:hAnsiTheme="majorHAnsi" w:cstheme="minorHAnsi"/>
            <w:b/>
          </w:rPr>
          <w:t xml:space="preserve"> their </w:t>
        </w:r>
        <w:r w:rsidRPr="00594273">
          <w:rPr>
            <w:rFonts w:asciiTheme="majorHAnsi" w:hAnsiTheme="majorHAnsi" w:cstheme="minorHAnsi"/>
            <w:b/>
            <w:highlight w:val="green"/>
          </w:rPr>
          <w:t>N.B.A</w:t>
        </w:r>
        <w:r w:rsidRPr="00CB3FBA">
          <w:rPr>
            <w:rFonts w:asciiTheme="majorHAnsi" w:hAnsiTheme="majorHAnsi" w:cstheme="minorHAnsi"/>
            <w:b/>
          </w:rPr>
          <w:t xml:space="preserve">. counterparts </w:t>
        </w:r>
        <w:r w:rsidRPr="00594273">
          <w:rPr>
            <w:rFonts w:asciiTheme="majorHAnsi" w:hAnsiTheme="majorHAnsi" w:cstheme="minorHAnsi"/>
            <w:b/>
            <w:highlight w:val="green"/>
          </w:rPr>
          <w:t>twice</w:t>
        </w:r>
        <w:r w:rsidRPr="00CB3FBA">
          <w:rPr>
            <w:rFonts w:asciiTheme="majorHAnsi" w:hAnsiTheme="majorHAnsi" w:cstheme="minorHAnsi"/>
            <w:b/>
          </w:rPr>
          <w:t xml:space="preserve"> in the </w:t>
        </w:r>
        <w:r w:rsidRPr="00594273">
          <w:rPr>
            <w:rFonts w:asciiTheme="majorHAnsi" w:hAnsiTheme="majorHAnsi" w:cstheme="minorHAnsi"/>
            <w:b/>
            <w:highlight w:val="green"/>
          </w:rPr>
          <w:t>past three years</w:t>
        </w:r>
        <w:r w:rsidRPr="00CB3FBA">
          <w:rPr>
            <w:rFonts w:asciiTheme="majorHAnsi" w:hAnsiTheme="majorHAnsi" w:cstheme="minorHAnsi"/>
            <w:b/>
          </w:rPr>
          <w:t xml:space="preserve">, and </w:t>
        </w:r>
        <w:r w:rsidRPr="00594273">
          <w:rPr>
            <w:rFonts w:asciiTheme="majorHAnsi" w:hAnsiTheme="majorHAnsi" w:cstheme="minorHAnsi"/>
            <w:b/>
            <w:highlight w:val="green"/>
          </w:rPr>
          <w:t>women</w:t>
        </w:r>
        <w:r w:rsidRPr="00CB3FBA">
          <w:rPr>
            <w:rFonts w:asciiTheme="majorHAnsi" w:hAnsiTheme="majorHAnsi" w:cstheme="minorHAnsi"/>
            <w:b/>
          </w:rPr>
          <w:t xml:space="preserve"> in </w:t>
        </w:r>
        <w:r w:rsidRPr="00594273">
          <w:rPr>
            <w:rFonts w:asciiTheme="majorHAnsi" w:hAnsiTheme="majorHAnsi" w:cstheme="minorHAnsi"/>
            <w:b/>
            <w:highlight w:val="green"/>
          </w:rPr>
          <w:t>college</w:t>
        </w:r>
        <w:r w:rsidRPr="00CB3FBA">
          <w:rPr>
            <w:rFonts w:asciiTheme="majorHAnsi" w:hAnsiTheme="majorHAnsi" w:cstheme="minorHAnsi"/>
            <w:b/>
          </w:rPr>
          <w:t xml:space="preserve"> have been </w:t>
        </w:r>
        <w:r w:rsidRPr="00594273">
          <w:rPr>
            <w:rFonts w:asciiTheme="majorHAnsi" w:hAnsiTheme="majorHAnsi" w:cstheme="minorHAnsi"/>
            <w:b/>
            <w:highlight w:val="green"/>
          </w:rPr>
          <w:t>close</w:t>
        </w:r>
        <w:r w:rsidRPr="00CB3FBA">
          <w:rPr>
            <w:rFonts w:asciiTheme="majorHAnsi" w:hAnsiTheme="majorHAnsi" w:cstheme="minorHAnsi"/>
            <w:b/>
          </w:rPr>
          <w:t xml:space="preserve"> to the </w:t>
        </w:r>
        <w:r w:rsidRPr="00594273">
          <w:rPr>
            <w:rFonts w:asciiTheme="majorHAnsi" w:hAnsiTheme="majorHAnsi" w:cstheme="minorHAnsi"/>
            <w:b/>
            <w:highlight w:val="green"/>
          </w:rPr>
          <w:t>men’s average</w:t>
        </w:r>
        <w:r w:rsidRPr="00594273">
          <w:rPr>
            <w:rFonts w:asciiTheme="majorHAnsi" w:hAnsiTheme="majorHAnsi" w:cstheme="minorHAnsi"/>
            <w:b/>
          </w:rPr>
          <w:t xml:space="preserve"> for </w:t>
        </w:r>
        <w:r w:rsidRPr="00594273">
          <w:rPr>
            <w:rFonts w:asciiTheme="majorHAnsi" w:hAnsiTheme="majorHAnsi" w:cstheme="minorHAnsi"/>
            <w:b/>
            <w:highlight w:val="green"/>
          </w:rPr>
          <w:t>two decades</w:t>
        </w:r>
        <w:r w:rsidRPr="00CB3FBA">
          <w:rPr>
            <w:rFonts w:asciiTheme="majorHAnsi" w:hAnsiTheme="majorHAnsi" w:cstheme="minorHAnsi"/>
            <w:b/>
          </w:rPr>
          <w:t xml:space="preserve">. </w:t>
        </w:r>
      </w:ins>
    </w:p>
    <w:p w:rsidR="00CB3FBA" w:rsidRPr="00CB3FBA" w:rsidRDefault="00CB3FBA" w:rsidP="00CB3FBA">
      <w:pPr>
        <w:rPr>
          <w:ins w:id="64" w:author="Unknown"/>
          <w:rFonts w:asciiTheme="majorHAnsi" w:hAnsiTheme="majorHAnsi" w:cstheme="minorHAnsi"/>
          <w:b/>
        </w:rPr>
      </w:pPr>
      <w:ins w:id="65" w:author="Unknown">
        <w:r w:rsidRPr="00CB3FBA">
          <w:rPr>
            <w:rFonts w:asciiTheme="majorHAnsi" w:hAnsiTheme="majorHAnsi" w:cstheme="minorHAnsi"/>
            <w:b/>
          </w:rPr>
          <w:t xml:space="preserve">There has </w:t>
        </w:r>
        <w:r w:rsidRPr="00594273">
          <w:rPr>
            <w:rFonts w:asciiTheme="majorHAnsi" w:hAnsiTheme="majorHAnsi" w:cstheme="minorHAnsi"/>
            <w:b/>
            <w:highlight w:val="green"/>
          </w:rPr>
          <w:t>not</w:t>
        </w:r>
        <w:r w:rsidRPr="00CB3FBA">
          <w:rPr>
            <w:rFonts w:asciiTheme="majorHAnsi" w:hAnsiTheme="majorHAnsi" w:cstheme="minorHAnsi"/>
            <w:b/>
          </w:rPr>
          <w:t xml:space="preserve"> been a </w:t>
        </w:r>
        <w:r w:rsidRPr="00594273">
          <w:rPr>
            <w:rFonts w:asciiTheme="majorHAnsi" w:hAnsiTheme="majorHAnsi" w:cstheme="minorHAnsi"/>
            <w:b/>
            <w:highlight w:val="green"/>
          </w:rPr>
          <w:t>serious</w:t>
        </w:r>
        <w:r w:rsidRPr="00CB3FBA">
          <w:rPr>
            <w:rFonts w:asciiTheme="majorHAnsi" w:hAnsiTheme="majorHAnsi" w:cstheme="minorHAnsi"/>
            <w:b/>
          </w:rPr>
          <w:t xml:space="preserve"> </w:t>
        </w:r>
        <w:r w:rsidRPr="00594273">
          <w:rPr>
            <w:rFonts w:asciiTheme="majorHAnsi" w:hAnsiTheme="majorHAnsi" w:cstheme="minorHAnsi"/>
            <w:b/>
            <w:highlight w:val="green"/>
          </w:rPr>
          <w:t>innovation</w:t>
        </w:r>
        <w:r w:rsidRPr="00CB3FBA">
          <w:rPr>
            <w:rFonts w:asciiTheme="majorHAnsi" w:hAnsiTheme="majorHAnsi" w:cstheme="minorHAnsi"/>
            <w:b/>
          </w:rPr>
          <w:t xml:space="preserve"> in the </w:t>
        </w:r>
        <w:r w:rsidRPr="00594273">
          <w:rPr>
            <w:rFonts w:asciiTheme="majorHAnsi" w:hAnsiTheme="majorHAnsi" w:cstheme="minorHAnsi"/>
            <w:b/>
            <w:highlight w:val="green"/>
          </w:rPr>
          <w:t>way free throws</w:t>
        </w:r>
        <w:r w:rsidRPr="00CB3FBA">
          <w:rPr>
            <w:rFonts w:asciiTheme="majorHAnsi" w:hAnsiTheme="majorHAnsi" w:cstheme="minorHAnsi"/>
            <w:b/>
          </w:rPr>
          <w:t xml:space="preserve"> have been </w:t>
        </w:r>
        <w:r w:rsidRPr="00594273">
          <w:rPr>
            <w:rFonts w:asciiTheme="majorHAnsi" w:hAnsiTheme="majorHAnsi" w:cstheme="minorHAnsi"/>
            <w:b/>
            <w:highlight w:val="green"/>
          </w:rPr>
          <w:t>shot</w:t>
        </w:r>
        <w:r w:rsidRPr="00CB3FBA">
          <w:rPr>
            <w:rFonts w:asciiTheme="majorHAnsi" w:hAnsiTheme="majorHAnsi" w:cstheme="minorHAnsi"/>
            <w:b/>
          </w:rPr>
          <w:t xml:space="preserve"> for </w:t>
        </w:r>
        <w:r w:rsidRPr="00594273">
          <w:rPr>
            <w:rFonts w:asciiTheme="majorHAnsi" w:hAnsiTheme="majorHAnsi" w:cstheme="minorHAnsi"/>
            <w:b/>
            <w:highlight w:val="green"/>
          </w:rPr>
          <w:t>50 years</w:t>
        </w:r>
        <w:r w:rsidRPr="00CB3FBA">
          <w:rPr>
            <w:rFonts w:asciiTheme="majorHAnsi" w:hAnsiTheme="majorHAnsi" w:cstheme="minorHAnsi"/>
            <w:b/>
          </w:rPr>
          <w:t xml:space="preserve">. The </w:t>
        </w:r>
        <w:r w:rsidRPr="00594273">
          <w:rPr>
            <w:rFonts w:asciiTheme="majorHAnsi" w:hAnsiTheme="majorHAnsi" w:cstheme="minorHAnsi"/>
            <w:b/>
            <w:highlight w:val="green"/>
          </w:rPr>
          <w:t>few</w:t>
        </w:r>
        <w:r w:rsidRPr="00CB3FBA">
          <w:rPr>
            <w:rFonts w:asciiTheme="majorHAnsi" w:hAnsiTheme="majorHAnsi" w:cstheme="minorHAnsi"/>
            <w:b/>
          </w:rPr>
          <w:t xml:space="preserve"> still using a </w:t>
        </w:r>
        <w:r w:rsidRPr="00594273">
          <w:rPr>
            <w:rFonts w:asciiTheme="majorHAnsi" w:hAnsiTheme="majorHAnsi" w:cstheme="minorHAnsi"/>
            <w:b/>
            <w:highlight w:val="green"/>
          </w:rPr>
          <w:t>one-hand</w:t>
        </w:r>
        <w:r w:rsidRPr="00CB3FBA">
          <w:rPr>
            <w:rFonts w:asciiTheme="majorHAnsi" w:hAnsiTheme="majorHAnsi" w:cstheme="minorHAnsi"/>
            <w:b/>
          </w:rPr>
          <w:t xml:space="preserve"> </w:t>
        </w:r>
        <w:r w:rsidRPr="00594273">
          <w:rPr>
            <w:rFonts w:asciiTheme="majorHAnsi" w:hAnsiTheme="majorHAnsi" w:cstheme="minorHAnsi"/>
            <w:b/>
            <w:highlight w:val="green"/>
          </w:rPr>
          <w:t>set shot</w:t>
        </w:r>
        <w:r w:rsidRPr="00CB3FBA">
          <w:rPr>
            <w:rFonts w:asciiTheme="majorHAnsi" w:hAnsiTheme="majorHAnsi" w:cstheme="minorHAnsi"/>
            <w:b/>
          </w:rPr>
          <w:t xml:space="preserve"> from the </w:t>
        </w:r>
        <w:r w:rsidRPr="00594273">
          <w:rPr>
            <w:rFonts w:asciiTheme="majorHAnsi" w:hAnsiTheme="majorHAnsi" w:cstheme="minorHAnsi"/>
            <w:b/>
            <w:highlight w:val="green"/>
          </w:rPr>
          <w:t>chest</w:t>
        </w:r>
        <w:r w:rsidRPr="00CB3FBA">
          <w:rPr>
            <w:rFonts w:asciiTheme="majorHAnsi" w:hAnsiTheme="majorHAnsi" w:cstheme="minorHAnsi"/>
            <w:b/>
          </w:rPr>
          <w:t xml:space="preserve">, or </w:t>
        </w:r>
        <w:r w:rsidRPr="00594273">
          <w:rPr>
            <w:rFonts w:asciiTheme="majorHAnsi" w:hAnsiTheme="majorHAnsi" w:cstheme="minorHAnsi"/>
            <w:b/>
            <w:highlight w:val="green"/>
          </w:rPr>
          <w:t>even an underhand style,</w:t>
        </w:r>
        <w:r w:rsidRPr="00CB3FBA">
          <w:rPr>
            <w:rFonts w:asciiTheme="majorHAnsi" w:hAnsiTheme="majorHAnsi" w:cstheme="minorHAnsi"/>
            <w:b/>
          </w:rPr>
          <w:t xml:space="preserve"> generally </w:t>
        </w:r>
        <w:r w:rsidRPr="00594273">
          <w:rPr>
            <w:rFonts w:asciiTheme="majorHAnsi" w:hAnsiTheme="majorHAnsi" w:cstheme="minorHAnsi"/>
            <w:b/>
            <w:highlight w:val="green"/>
          </w:rPr>
          <w:t>gave way</w:t>
        </w:r>
        <w:r w:rsidRPr="00CB3FBA">
          <w:rPr>
            <w:rFonts w:asciiTheme="majorHAnsi" w:hAnsiTheme="majorHAnsi" w:cstheme="minorHAnsi"/>
            <w:b/>
          </w:rPr>
          <w:t xml:space="preserve"> to a </w:t>
        </w:r>
        <w:r w:rsidRPr="00594273">
          <w:rPr>
            <w:rFonts w:asciiTheme="majorHAnsi" w:hAnsiTheme="majorHAnsi" w:cstheme="minorHAnsi"/>
            <w:b/>
            <w:highlight w:val="green"/>
          </w:rPr>
          <w:t>flat-footed version</w:t>
        </w:r>
        <w:r w:rsidRPr="00CB3FBA">
          <w:rPr>
            <w:rFonts w:asciiTheme="majorHAnsi" w:hAnsiTheme="majorHAnsi" w:cstheme="minorHAnsi"/>
            <w:b/>
          </w:rPr>
          <w:t xml:space="preserve"> of </w:t>
        </w:r>
        <w:r w:rsidRPr="00594273">
          <w:rPr>
            <w:rFonts w:asciiTheme="majorHAnsi" w:hAnsiTheme="majorHAnsi" w:cstheme="minorHAnsi"/>
            <w:b/>
            <w:highlight w:val="green"/>
          </w:rPr>
          <w:t>the burgeoning over-the-head jump shot</w:t>
        </w:r>
        <w:r w:rsidRPr="00CB3FBA">
          <w:rPr>
            <w:rFonts w:asciiTheme="majorHAnsi" w:hAnsiTheme="majorHAnsi" w:cstheme="minorHAnsi"/>
            <w:b/>
          </w:rPr>
          <w:t xml:space="preserve">. And although </w:t>
        </w:r>
        <w:r w:rsidRPr="00594273">
          <w:rPr>
            <w:rFonts w:asciiTheme="majorHAnsi" w:hAnsiTheme="majorHAnsi" w:cstheme="minorHAnsi"/>
            <w:b/>
            <w:highlight w:val="green"/>
          </w:rPr>
          <w:t>international players</w:t>
        </w:r>
        <w:r w:rsidRPr="00CB3FBA">
          <w:rPr>
            <w:rFonts w:asciiTheme="majorHAnsi" w:hAnsiTheme="majorHAnsi" w:cstheme="minorHAnsi"/>
            <w:b/>
          </w:rPr>
          <w:t xml:space="preserve"> have </w:t>
        </w:r>
        <w:r w:rsidRPr="00594273">
          <w:rPr>
            <w:rFonts w:asciiTheme="majorHAnsi" w:hAnsiTheme="majorHAnsi" w:cstheme="minorHAnsi"/>
            <w:b/>
            <w:highlight w:val="green"/>
          </w:rPr>
          <w:t>helped</w:t>
        </w:r>
        <w:r w:rsidRPr="00CB3FBA">
          <w:rPr>
            <w:rFonts w:asciiTheme="majorHAnsi" w:hAnsiTheme="majorHAnsi" w:cstheme="minorHAnsi"/>
            <w:b/>
          </w:rPr>
          <w:t xml:space="preserve"> the </w:t>
        </w:r>
        <w:r w:rsidRPr="00594273">
          <w:rPr>
            <w:rFonts w:asciiTheme="majorHAnsi" w:hAnsiTheme="majorHAnsi" w:cstheme="minorHAnsi"/>
            <w:b/>
            <w:highlight w:val="green"/>
          </w:rPr>
          <w:t>free-throw rate</w:t>
        </w:r>
        <w:r w:rsidRPr="00CB3FBA">
          <w:rPr>
            <w:rFonts w:asciiTheme="majorHAnsi" w:hAnsiTheme="majorHAnsi" w:cstheme="minorHAnsi"/>
            <w:b/>
          </w:rPr>
          <w:t xml:space="preserve"> — Wright, the Columbia </w:t>
        </w:r>
        <w:r w:rsidRPr="00594273">
          <w:rPr>
            <w:rFonts w:asciiTheme="majorHAnsi" w:hAnsiTheme="majorHAnsi" w:cstheme="minorHAnsi"/>
            <w:b/>
            <w:highlight w:val="green"/>
          </w:rPr>
          <w:t>statistician</w:t>
        </w:r>
        <w:r w:rsidRPr="00CB3FBA">
          <w:rPr>
            <w:rFonts w:asciiTheme="majorHAnsi" w:hAnsiTheme="majorHAnsi" w:cstheme="minorHAnsi"/>
            <w:b/>
          </w:rPr>
          <w:t xml:space="preserve">, </w:t>
        </w:r>
        <w:r w:rsidRPr="00594273">
          <w:rPr>
            <w:rFonts w:asciiTheme="majorHAnsi" w:hAnsiTheme="majorHAnsi" w:cstheme="minorHAnsi"/>
            <w:b/>
            <w:highlight w:val="green"/>
          </w:rPr>
          <w:t>calculated</w:t>
        </w:r>
        <w:r w:rsidRPr="00CB3FBA">
          <w:rPr>
            <w:rFonts w:asciiTheme="majorHAnsi" w:hAnsiTheme="majorHAnsi" w:cstheme="minorHAnsi"/>
            <w:b/>
          </w:rPr>
          <w:t xml:space="preserve"> that </w:t>
        </w:r>
        <w:r w:rsidRPr="00594273">
          <w:rPr>
            <w:rFonts w:asciiTheme="majorHAnsi" w:hAnsiTheme="majorHAnsi" w:cstheme="minorHAnsi"/>
            <w:b/>
            <w:highlight w:val="green"/>
          </w:rPr>
          <w:t>foreign-born</w:t>
        </w:r>
        <w:r w:rsidRPr="00CB3FBA">
          <w:rPr>
            <w:rFonts w:asciiTheme="majorHAnsi" w:hAnsiTheme="majorHAnsi" w:cstheme="minorHAnsi"/>
            <w:b/>
          </w:rPr>
          <w:t xml:space="preserve"> players in the </w:t>
        </w:r>
        <w:r w:rsidRPr="00594273">
          <w:rPr>
            <w:rFonts w:asciiTheme="majorHAnsi" w:hAnsiTheme="majorHAnsi" w:cstheme="minorHAnsi"/>
            <w:b/>
            <w:highlight w:val="green"/>
          </w:rPr>
          <w:t>N.B.A.</w:t>
        </w:r>
        <w:r w:rsidRPr="00CB3FBA">
          <w:rPr>
            <w:rFonts w:asciiTheme="majorHAnsi" w:hAnsiTheme="majorHAnsi" w:cstheme="minorHAnsi"/>
            <w:b/>
          </w:rPr>
          <w:t xml:space="preserve"> this season are </w:t>
        </w:r>
        <w:r w:rsidRPr="00594273">
          <w:rPr>
            <w:rFonts w:asciiTheme="majorHAnsi" w:hAnsiTheme="majorHAnsi" w:cstheme="minorHAnsi"/>
            <w:b/>
            <w:highlight w:val="green"/>
          </w:rPr>
          <w:t>shooting</w:t>
        </w:r>
        <w:r w:rsidRPr="00CB3FBA">
          <w:rPr>
            <w:rFonts w:asciiTheme="majorHAnsi" w:hAnsiTheme="majorHAnsi" w:cstheme="minorHAnsi"/>
            <w:b/>
          </w:rPr>
          <w:t xml:space="preserve"> about </w:t>
        </w:r>
        <w:r w:rsidRPr="00594273">
          <w:rPr>
            <w:rFonts w:asciiTheme="majorHAnsi" w:hAnsiTheme="majorHAnsi" w:cstheme="minorHAnsi"/>
            <w:b/>
            <w:highlight w:val="green"/>
          </w:rPr>
          <w:t>1.4 percentage</w:t>
        </w:r>
        <w:r w:rsidRPr="00CB3FBA">
          <w:rPr>
            <w:rFonts w:asciiTheme="majorHAnsi" w:hAnsiTheme="majorHAnsi" w:cstheme="minorHAnsi"/>
            <w:b/>
          </w:rPr>
          <w:t xml:space="preserve"> points </w:t>
        </w:r>
        <w:r w:rsidRPr="00594273">
          <w:rPr>
            <w:rFonts w:asciiTheme="majorHAnsi" w:hAnsiTheme="majorHAnsi" w:cstheme="minorHAnsi"/>
            <w:b/>
            <w:highlight w:val="green"/>
          </w:rPr>
          <w:t>higher</w:t>
        </w:r>
        <w:r w:rsidRPr="00CB3FBA">
          <w:rPr>
            <w:rFonts w:asciiTheme="majorHAnsi" w:hAnsiTheme="majorHAnsi" w:cstheme="minorHAnsi"/>
            <w:b/>
          </w:rPr>
          <w:t xml:space="preserve"> than their </w:t>
        </w:r>
        <w:r w:rsidRPr="00594273">
          <w:rPr>
            <w:rFonts w:asciiTheme="majorHAnsi" w:hAnsiTheme="majorHAnsi" w:cstheme="minorHAnsi"/>
            <w:b/>
            <w:highlight w:val="green"/>
          </w:rPr>
          <w:t>American-born</w:t>
        </w:r>
        <w:r w:rsidRPr="00CB3FBA">
          <w:rPr>
            <w:rFonts w:asciiTheme="majorHAnsi" w:hAnsiTheme="majorHAnsi" w:cstheme="minorHAnsi"/>
            <w:b/>
          </w:rPr>
          <w:t xml:space="preserve"> counterparts — it </w:t>
        </w:r>
        <w:r w:rsidRPr="00594273">
          <w:rPr>
            <w:rFonts w:asciiTheme="majorHAnsi" w:hAnsiTheme="majorHAnsi" w:cstheme="minorHAnsi"/>
            <w:b/>
            <w:highlight w:val="green"/>
          </w:rPr>
          <w:t>cannot</w:t>
        </w:r>
        <w:r w:rsidRPr="00CB3FBA">
          <w:rPr>
            <w:rFonts w:asciiTheme="majorHAnsi" w:hAnsiTheme="majorHAnsi" w:cstheme="minorHAnsi"/>
            <w:b/>
          </w:rPr>
          <w:t xml:space="preserve"> fully </w:t>
        </w:r>
        <w:r w:rsidRPr="00594273">
          <w:rPr>
            <w:rFonts w:asciiTheme="majorHAnsi" w:hAnsiTheme="majorHAnsi" w:cstheme="minorHAnsi"/>
            <w:b/>
            <w:highlight w:val="green"/>
          </w:rPr>
          <w:t>explain</w:t>
        </w:r>
        <w:r w:rsidRPr="00CB3FBA">
          <w:rPr>
            <w:rFonts w:asciiTheme="majorHAnsi" w:hAnsiTheme="majorHAnsi" w:cstheme="minorHAnsi"/>
            <w:b/>
          </w:rPr>
          <w:t xml:space="preserve"> why the league is </w:t>
        </w:r>
        <w:r w:rsidRPr="00594273">
          <w:rPr>
            <w:rFonts w:asciiTheme="majorHAnsi" w:hAnsiTheme="majorHAnsi" w:cstheme="minorHAnsi"/>
            <w:b/>
            <w:highlight w:val="green"/>
          </w:rPr>
          <w:t>threatening</w:t>
        </w:r>
        <w:r w:rsidRPr="00CB3FBA">
          <w:rPr>
            <w:rFonts w:asciiTheme="majorHAnsi" w:hAnsiTheme="majorHAnsi" w:cstheme="minorHAnsi"/>
            <w:b/>
          </w:rPr>
          <w:t xml:space="preserve"> the </w:t>
        </w:r>
        <w:r w:rsidRPr="00594273">
          <w:rPr>
            <w:rFonts w:asciiTheme="majorHAnsi" w:hAnsiTheme="majorHAnsi" w:cstheme="minorHAnsi"/>
            <w:b/>
            <w:highlight w:val="green"/>
          </w:rPr>
          <w:t>record high of 77.1</w:t>
        </w:r>
        <w:r w:rsidRPr="00CB3FBA">
          <w:rPr>
            <w:rFonts w:asciiTheme="majorHAnsi" w:hAnsiTheme="majorHAnsi" w:cstheme="minorHAnsi"/>
            <w:b/>
          </w:rPr>
          <w:t xml:space="preserve">, set in </w:t>
        </w:r>
        <w:r w:rsidRPr="00594273">
          <w:rPr>
            <w:rFonts w:asciiTheme="majorHAnsi" w:hAnsiTheme="majorHAnsi" w:cstheme="minorHAnsi"/>
            <w:b/>
            <w:highlight w:val="green"/>
          </w:rPr>
          <w:t>1974</w:t>
        </w:r>
        <w:r w:rsidRPr="00CB3FBA">
          <w:rPr>
            <w:rFonts w:asciiTheme="majorHAnsi" w:hAnsiTheme="majorHAnsi" w:cstheme="minorHAnsi"/>
            <w:b/>
          </w:rPr>
          <w:t xml:space="preserve">. </w:t>
        </w:r>
      </w:ins>
    </w:p>
    <w:p w:rsidR="00CB3FBA" w:rsidRPr="00CB3FBA" w:rsidRDefault="00CB3FBA" w:rsidP="00CB3FBA">
      <w:pPr>
        <w:rPr>
          <w:ins w:id="66" w:author="Unknown"/>
          <w:rFonts w:asciiTheme="majorHAnsi" w:hAnsiTheme="majorHAnsi" w:cstheme="minorHAnsi"/>
          <w:b/>
        </w:rPr>
      </w:pPr>
      <w:ins w:id="67" w:author="Unknown">
        <w:r w:rsidRPr="00594273">
          <w:rPr>
            <w:rFonts w:asciiTheme="majorHAnsi" w:hAnsiTheme="majorHAnsi" w:cstheme="minorHAnsi"/>
            <w:b/>
            <w:highlight w:val="green"/>
          </w:rPr>
          <w:t>Equipment</w:t>
        </w:r>
        <w:r w:rsidRPr="00CB3FBA">
          <w:rPr>
            <w:rFonts w:asciiTheme="majorHAnsi" w:hAnsiTheme="majorHAnsi" w:cstheme="minorHAnsi"/>
            <w:b/>
          </w:rPr>
          <w:t xml:space="preserve">, too, is </w:t>
        </w:r>
        <w:r w:rsidRPr="00594273">
          <w:rPr>
            <w:rFonts w:asciiTheme="majorHAnsi" w:hAnsiTheme="majorHAnsi" w:cstheme="minorHAnsi"/>
            <w:b/>
            <w:highlight w:val="green"/>
          </w:rPr>
          <w:t>virtually unchanged</w:t>
        </w:r>
        <w:r w:rsidRPr="00CB3FBA">
          <w:rPr>
            <w:rFonts w:asciiTheme="majorHAnsi" w:hAnsiTheme="majorHAnsi" w:cstheme="minorHAnsi"/>
            <w:b/>
          </w:rPr>
          <w:t xml:space="preserve"> from </w:t>
        </w:r>
        <w:r w:rsidRPr="00594273">
          <w:rPr>
            <w:rFonts w:asciiTheme="majorHAnsi" w:hAnsiTheme="majorHAnsi" w:cstheme="minorHAnsi"/>
            <w:b/>
            <w:highlight w:val="green"/>
          </w:rPr>
          <w:t>50 years</w:t>
        </w:r>
        <w:r w:rsidRPr="00CB3FBA">
          <w:rPr>
            <w:rFonts w:asciiTheme="majorHAnsi" w:hAnsiTheme="majorHAnsi" w:cstheme="minorHAnsi"/>
            <w:b/>
          </w:rPr>
          <w:t xml:space="preserve"> ago. There have been only </w:t>
        </w:r>
        <w:r w:rsidRPr="00594273">
          <w:rPr>
            <w:rFonts w:asciiTheme="majorHAnsi" w:hAnsiTheme="majorHAnsi" w:cstheme="minorHAnsi"/>
            <w:b/>
            <w:highlight w:val="green"/>
          </w:rPr>
          <w:t>slight alterations</w:t>
        </w:r>
        <w:r w:rsidRPr="00CB3FBA">
          <w:rPr>
            <w:rFonts w:asciiTheme="majorHAnsi" w:hAnsiTheme="majorHAnsi" w:cstheme="minorHAnsi"/>
            <w:b/>
          </w:rPr>
          <w:t xml:space="preserve"> to </w:t>
        </w:r>
        <w:r w:rsidRPr="00594273">
          <w:rPr>
            <w:rFonts w:asciiTheme="majorHAnsi" w:hAnsiTheme="majorHAnsi" w:cstheme="minorHAnsi"/>
            <w:b/>
            <w:highlight w:val="green"/>
          </w:rPr>
          <w:t>the ball, the rims and the backboards.</w:t>
        </w:r>
        <w:r w:rsidRPr="00CB3FBA">
          <w:rPr>
            <w:rFonts w:asciiTheme="majorHAnsi" w:hAnsiTheme="majorHAnsi" w:cstheme="minorHAnsi"/>
            <w:b/>
          </w:rPr>
          <w:t xml:space="preserve"> </w:t>
        </w:r>
      </w:ins>
    </w:p>
    <w:p w:rsidR="00CB3FBA" w:rsidRPr="00CB3FBA" w:rsidRDefault="00CB3FBA" w:rsidP="00CB3FBA">
      <w:pPr>
        <w:rPr>
          <w:ins w:id="68" w:author="Unknown"/>
          <w:rFonts w:asciiTheme="majorHAnsi" w:hAnsiTheme="majorHAnsi" w:cstheme="minorHAnsi"/>
          <w:b/>
        </w:rPr>
      </w:pPr>
      <w:ins w:id="69" w:author="Unknown">
        <w:r w:rsidRPr="00CB3FBA">
          <w:rPr>
            <w:rFonts w:asciiTheme="majorHAnsi" w:hAnsiTheme="majorHAnsi" w:cstheme="minorHAnsi"/>
            <w:b/>
          </w:rPr>
          <w:lastRenderedPageBreak/>
          <w:t xml:space="preserve">That leaves only one of Stefani’s four factors that </w:t>
        </w:r>
        <w:r w:rsidRPr="00594273">
          <w:rPr>
            <w:rFonts w:asciiTheme="majorHAnsi" w:hAnsiTheme="majorHAnsi" w:cstheme="minorHAnsi"/>
            <w:b/>
            <w:highlight w:val="green"/>
          </w:rPr>
          <w:t>might</w:t>
        </w:r>
        <w:r w:rsidRPr="00CB3FBA">
          <w:rPr>
            <w:rFonts w:asciiTheme="majorHAnsi" w:hAnsiTheme="majorHAnsi" w:cstheme="minorHAnsi"/>
            <w:b/>
          </w:rPr>
          <w:t xml:space="preserve"> reasonably </w:t>
        </w:r>
        <w:r w:rsidRPr="00594273">
          <w:rPr>
            <w:rFonts w:asciiTheme="majorHAnsi" w:hAnsiTheme="majorHAnsi" w:cstheme="minorHAnsi"/>
            <w:b/>
            <w:highlight w:val="green"/>
          </w:rPr>
          <w:t>affect free-throw averages</w:t>
        </w:r>
        <w:r w:rsidRPr="00CB3FBA">
          <w:rPr>
            <w:rFonts w:asciiTheme="majorHAnsi" w:hAnsiTheme="majorHAnsi" w:cstheme="minorHAnsi"/>
            <w:b/>
          </w:rPr>
          <w:t xml:space="preserve">: coaching. </w:t>
        </w:r>
      </w:ins>
    </w:p>
    <w:p w:rsidR="00CB3FBA" w:rsidRPr="00CB3FBA" w:rsidRDefault="00CB3FBA" w:rsidP="00CB3FBA">
      <w:pPr>
        <w:rPr>
          <w:ins w:id="70" w:author="Unknown"/>
          <w:rFonts w:asciiTheme="majorHAnsi" w:hAnsiTheme="majorHAnsi" w:cstheme="minorHAnsi"/>
          <w:b/>
        </w:rPr>
      </w:pPr>
      <w:ins w:id="71" w:author="Unknown">
        <w:r w:rsidRPr="00CB3FBA">
          <w:rPr>
            <w:rFonts w:asciiTheme="majorHAnsi" w:hAnsiTheme="majorHAnsi" w:cstheme="minorHAnsi"/>
            <w:b/>
          </w:rPr>
          <w:t xml:space="preserve">Coaches admit to baselines of acceptability for their players and teams. The </w:t>
        </w:r>
        <w:r w:rsidRPr="00594273">
          <w:rPr>
            <w:rFonts w:asciiTheme="majorHAnsi" w:hAnsiTheme="majorHAnsi" w:cstheme="minorHAnsi"/>
            <w:b/>
            <w:highlight w:val="green"/>
          </w:rPr>
          <w:t>average, apparently</w:t>
        </w:r>
        <w:r w:rsidRPr="00CB3FBA">
          <w:rPr>
            <w:rFonts w:asciiTheme="majorHAnsi" w:hAnsiTheme="majorHAnsi" w:cstheme="minorHAnsi"/>
            <w:b/>
          </w:rPr>
          <w:t xml:space="preserve">, is about </w:t>
        </w:r>
        <w:r w:rsidRPr="00594273">
          <w:rPr>
            <w:rFonts w:asciiTheme="majorHAnsi" w:hAnsiTheme="majorHAnsi" w:cstheme="minorHAnsi"/>
            <w:b/>
            <w:highlight w:val="green"/>
          </w:rPr>
          <w:t xml:space="preserve">75 </w:t>
        </w:r>
        <w:proofErr w:type="spellStart"/>
        <w:r w:rsidRPr="00594273">
          <w:rPr>
            <w:rFonts w:asciiTheme="majorHAnsi" w:hAnsiTheme="majorHAnsi" w:cstheme="minorHAnsi"/>
            <w:b/>
            <w:highlight w:val="green"/>
          </w:rPr>
          <w:t>percent</w:t>
        </w:r>
        <w:proofErr w:type="spellEnd"/>
        <w:r w:rsidRPr="00CB3FBA">
          <w:rPr>
            <w:rFonts w:asciiTheme="majorHAnsi" w:hAnsiTheme="majorHAnsi" w:cstheme="minorHAnsi"/>
            <w:b/>
          </w:rPr>
          <w:t xml:space="preserve"> in the </w:t>
        </w:r>
        <w:r w:rsidRPr="00594273">
          <w:rPr>
            <w:rFonts w:asciiTheme="majorHAnsi" w:hAnsiTheme="majorHAnsi" w:cstheme="minorHAnsi"/>
            <w:b/>
            <w:highlight w:val="green"/>
          </w:rPr>
          <w:t>N.B.A</w:t>
        </w:r>
        <w:r w:rsidRPr="00CB3FBA">
          <w:rPr>
            <w:rFonts w:asciiTheme="majorHAnsi" w:hAnsiTheme="majorHAnsi" w:cstheme="minorHAnsi"/>
            <w:b/>
          </w:rPr>
          <w:t xml:space="preserve">. and </w:t>
        </w:r>
        <w:r w:rsidRPr="00594273">
          <w:rPr>
            <w:rFonts w:asciiTheme="majorHAnsi" w:hAnsiTheme="majorHAnsi" w:cstheme="minorHAnsi"/>
            <w:b/>
            <w:highlight w:val="green"/>
          </w:rPr>
          <w:t xml:space="preserve">69 </w:t>
        </w:r>
        <w:proofErr w:type="spellStart"/>
        <w:r w:rsidRPr="00594273">
          <w:rPr>
            <w:rFonts w:asciiTheme="majorHAnsi" w:hAnsiTheme="majorHAnsi" w:cstheme="minorHAnsi"/>
            <w:b/>
            <w:highlight w:val="green"/>
          </w:rPr>
          <w:t>percent</w:t>
        </w:r>
        <w:proofErr w:type="spellEnd"/>
        <w:r w:rsidRPr="00CB3FBA">
          <w:rPr>
            <w:rFonts w:asciiTheme="majorHAnsi" w:hAnsiTheme="majorHAnsi" w:cstheme="minorHAnsi"/>
            <w:b/>
          </w:rPr>
          <w:t xml:space="preserve"> in </w:t>
        </w:r>
        <w:r w:rsidRPr="00594273">
          <w:rPr>
            <w:rFonts w:asciiTheme="majorHAnsi" w:hAnsiTheme="majorHAnsi" w:cstheme="minorHAnsi"/>
            <w:b/>
            <w:highlight w:val="green"/>
          </w:rPr>
          <w:t>college basketball</w:t>
        </w:r>
        <w:r w:rsidRPr="00CB3FBA">
          <w:rPr>
            <w:rFonts w:asciiTheme="majorHAnsi" w:hAnsiTheme="majorHAnsi" w:cstheme="minorHAnsi"/>
            <w:b/>
          </w:rPr>
          <w:t xml:space="preserve">. When </w:t>
        </w:r>
        <w:r w:rsidRPr="00594273">
          <w:rPr>
            <w:rFonts w:asciiTheme="majorHAnsi" w:hAnsiTheme="majorHAnsi" w:cstheme="minorHAnsi"/>
            <w:b/>
            <w:highlight w:val="green"/>
          </w:rPr>
          <w:t>numbers slip, time is devoted</w:t>
        </w:r>
        <w:r w:rsidRPr="00CB3FBA">
          <w:rPr>
            <w:rFonts w:asciiTheme="majorHAnsi" w:hAnsiTheme="majorHAnsi" w:cstheme="minorHAnsi"/>
            <w:b/>
          </w:rPr>
          <w:t xml:space="preserve"> </w:t>
        </w:r>
        <w:r w:rsidRPr="00594273">
          <w:rPr>
            <w:rFonts w:asciiTheme="majorHAnsi" w:hAnsiTheme="majorHAnsi" w:cstheme="minorHAnsi"/>
            <w:b/>
            <w:highlight w:val="green"/>
          </w:rPr>
          <w:t>to improvement</w:t>
        </w:r>
        <w:r w:rsidRPr="00CB3FBA">
          <w:rPr>
            <w:rFonts w:asciiTheme="majorHAnsi" w:hAnsiTheme="majorHAnsi" w:cstheme="minorHAnsi"/>
            <w:b/>
          </w:rPr>
          <w:t xml:space="preserve">. When they rebound, the game’s other facets take precedence. </w:t>
        </w:r>
      </w:ins>
    </w:p>
    <w:p w:rsidR="00CB3FBA" w:rsidRPr="00CB3FBA" w:rsidRDefault="00CB3FBA" w:rsidP="00CB3FBA">
      <w:pPr>
        <w:rPr>
          <w:ins w:id="72" w:author="Unknown"/>
          <w:rFonts w:asciiTheme="majorHAnsi" w:hAnsiTheme="majorHAnsi" w:cstheme="minorHAnsi"/>
          <w:b/>
        </w:rPr>
      </w:pPr>
      <w:ins w:id="73" w:author="Unknown">
        <w:r w:rsidRPr="00CB3FBA">
          <w:rPr>
            <w:rFonts w:asciiTheme="majorHAnsi" w:hAnsiTheme="majorHAnsi" w:cstheme="minorHAnsi"/>
            <w:b/>
          </w:rPr>
          <w:t xml:space="preserve">“A </w:t>
        </w:r>
        <w:r w:rsidRPr="00594273">
          <w:rPr>
            <w:rFonts w:asciiTheme="majorHAnsi" w:hAnsiTheme="majorHAnsi" w:cstheme="minorHAnsi"/>
            <w:b/>
            <w:highlight w:val="green"/>
          </w:rPr>
          <w:t>lot of coaches</w:t>
        </w:r>
        <w:r w:rsidRPr="00CB3FBA">
          <w:rPr>
            <w:rFonts w:asciiTheme="majorHAnsi" w:hAnsiTheme="majorHAnsi" w:cstheme="minorHAnsi"/>
            <w:b/>
          </w:rPr>
          <w:t xml:space="preserve"> </w:t>
        </w:r>
        <w:r w:rsidRPr="00594273">
          <w:rPr>
            <w:rFonts w:asciiTheme="majorHAnsi" w:hAnsiTheme="majorHAnsi" w:cstheme="minorHAnsi"/>
            <w:b/>
            <w:highlight w:val="green"/>
          </w:rPr>
          <w:t>don’t</w:t>
        </w:r>
        <w:r w:rsidRPr="00CB3FBA">
          <w:rPr>
            <w:rFonts w:asciiTheme="majorHAnsi" w:hAnsiTheme="majorHAnsi" w:cstheme="minorHAnsi"/>
            <w:b/>
          </w:rPr>
          <w:t xml:space="preserve"> want to </w:t>
        </w:r>
        <w:r w:rsidRPr="00594273">
          <w:rPr>
            <w:rFonts w:asciiTheme="majorHAnsi" w:hAnsiTheme="majorHAnsi" w:cstheme="minorHAnsi"/>
            <w:b/>
            <w:highlight w:val="green"/>
          </w:rPr>
          <w:t>spend</w:t>
        </w:r>
        <w:r w:rsidRPr="00CB3FBA">
          <w:rPr>
            <w:rFonts w:asciiTheme="majorHAnsi" w:hAnsiTheme="majorHAnsi" w:cstheme="minorHAnsi"/>
            <w:b/>
          </w:rPr>
          <w:t xml:space="preserve"> </w:t>
        </w:r>
        <w:r w:rsidRPr="00594273">
          <w:rPr>
            <w:rFonts w:asciiTheme="majorHAnsi" w:hAnsiTheme="majorHAnsi" w:cstheme="minorHAnsi"/>
            <w:b/>
            <w:highlight w:val="green"/>
          </w:rPr>
          <w:t>time</w:t>
        </w:r>
        <w:r w:rsidRPr="00CB3FBA">
          <w:rPr>
            <w:rFonts w:asciiTheme="majorHAnsi" w:hAnsiTheme="majorHAnsi" w:cstheme="minorHAnsi"/>
            <w:b/>
          </w:rPr>
          <w:t xml:space="preserve"> on it </w:t>
        </w:r>
        <w:r w:rsidRPr="00594273">
          <w:rPr>
            <w:rFonts w:asciiTheme="majorHAnsi" w:hAnsiTheme="majorHAnsi" w:cstheme="minorHAnsi"/>
            <w:b/>
            <w:highlight w:val="green"/>
          </w:rPr>
          <w:t>in practice</w:t>
        </w:r>
        <w:r w:rsidRPr="00CB3FBA">
          <w:rPr>
            <w:rFonts w:asciiTheme="majorHAnsi" w:hAnsiTheme="majorHAnsi" w:cstheme="minorHAnsi"/>
            <w:b/>
          </w:rPr>
          <w:t xml:space="preserve">,” said </w:t>
        </w:r>
        <w:r w:rsidRPr="00594273">
          <w:rPr>
            <w:rFonts w:asciiTheme="majorHAnsi" w:hAnsiTheme="majorHAnsi" w:cstheme="minorHAnsi"/>
            <w:b/>
            <w:highlight w:val="green"/>
          </w:rPr>
          <w:t>Blake Ahearn</w:t>
        </w:r>
        <w:r w:rsidRPr="00CB3FBA">
          <w:rPr>
            <w:rFonts w:asciiTheme="majorHAnsi" w:hAnsiTheme="majorHAnsi" w:cstheme="minorHAnsi"/>
            <w:b/>
          </w:rPr>
          <w:t xml:space="preserve">, a </w:t>
        </w:r>
        <w:r w:rsidRPr="00594273">
          <w:rPr>
            <w:rFonts w:asciiTheme="majorHAnsi" w:hAnsiTheme="majorHAnsi" w:cstheme="minorHAnsi"/>
            <w:b/>
            <w:highlight w:val="green"/>
          </w:rPr>
          <w:t>former</w:t>
        </w:r>
        <w:r w:rsidRPr="00CB3FBA">
          <w:rPr>
            <w:rFonts w:asciiTheme="majorHAnsi" w:hAnsiTheme="majorHAnsi" w:cstheme="minorHAnsi"/>
            <w:b/>
          </w:rPr>
          <w:t xml:space="preserve"> </w:t>
        </w:r>
        <w:r w:rsidRPr="00594273">
          <w:rPr>
            <w:rFonts w:asciiTheme="majorHAnsi" w:hAnsiTheme="majorHAnsi" w:cstheme="minorHAnsi"/>
            <w:b/>
            <w:highlight w:val="green"/>
          </w:rPr>
          <w:t>Missouri State player</w:t>
        </w:r>
        <w:r w:rsidRPr="00CB3FBA">
          <w:rPr>
            <w:rFonts w:asciiTheme="majorHAnsi" w:hAnsiTheme="majorHAnsi" w:cstheme="minorHAnsi"/>
            <w:b/>
          </w:rPr>
          <w:t xml:space="preserve"> who is the N.C.A.A</w:t>
        </w:r>
        <w:r w:rsidRPr="00594273">
          <w:rPr>
            <w:rFonts w:asciiTheme="majorHAnsi" w:hAnsiTheme="majorHAnsi" w:cstheme="minorHAnsi"/>
            <w:b/>
          </w:rPr>
          <w:t xml:space="preserve">.’s </w:t>
        </w:r>
        <w:r w:rsidRPr="00594273">
          <w:rPr>
            <w:rFonts w:asciiTheme="majorHAnsi" w:hAnsiTheme="majorHAnsi" w:cstheme="minorHAnsi"/>
            <w:b/>
            <w:highlight w:val="green"/>
          </w:rPr>
          <w:t>leader</w:t>
        </w:r>
        <w:r w:rsidRPr="00CB3FBA">
          <w:rPr>
            <w:rFonts w:asciiTheme="majorHAnsi" w:hAnsiTheme="majorHAnsi" w:cstheme="minorHAnsi"/>
            <w:b/>
          </w:rPr>
          <w:t xml:space="preserve"> in career </w:t>
        </w:r>
        <w:r w:rsidRPr="00594273">
          <w:rPr>
            <w:rFonts w:asciiTheme="majorHAnsi" w:hAnsiTheme="majorHAnsi" w:cstheme="minorHAnsi"/>
            <w:b/>
            <w:highlight w:val="green"/>
          </w:rPr>
          <w:t>free-throw percentage (94.6)</w:t>
        </w:r>
        <w:r w:rsidRPr="00CB3FBA">
          <w:rPr>
            <w:rFonts w:asciiTheme="majorHAnsi" w:hAnsiTheme="majorHAnsi" w:cstheme="minorHAnsi"/>
            <w:b/>
          </w:rPr>
          <w:t xml:space="preserve"> and now </w:t>
        </w:r>
        <w:r w:rsidRPr="00594273">
          <w:rPr>
            <w:rFonts w:asciiTheme="majorHAnsi" w:hAnsiTheme="majorHAnsi" w:cstheme="minorHAnsi"/>
            <w:b/>
            <w:highlight w:val="green"/>
          </w:rPr>
          <w:t>leads</w:t>
        </w:r>
        <w:r w:rsidRPr="00CB3FBA">
          <w:rPr>
            <w:rFonts w:asciiTheme="majorHAnsi" w:hAnsiTheme="majorHAnsi" w:cstheme="minorHAnsi"/>
            <w:b/>
          </w:rPr>
          <w:t xml:space="preserve"> the </w:t>
        </w:r>
        <w:r w:rsidRPr="00594273">
          <w:rPr>
            <w:rFonts w:asciiTheme="majorHAnsi" w:hAnsiTheme="majorHAnsi" w:cstheme="minorHAnsi"/>
            <w:b/>
            <w:highlight w:val="green"/>
          </w:rPr>
          <w:t>N.B.A. Development League</w:t>
        </w:r>
        <w:r w:rsidRPr="00CB3FBA">
          <w:rPr>
            <w:rFonts w:asciiTheme="majorHAnsi" w:hAnsiTheme="majorHAnsi" w:cstheme="minorHAnsi"/>
            <w:b/>
          </w:rPr>
          <w:t xml:space="preserve"> as </w:t>
        </w:r>
        <w:r w:rsidRPr="00594273">
          <w:rPr>
            <w:rFonts w:asciiTheme="majorHAnsi" w:hAnsiTheme="majorHAnsi" w:cstheme="minorHAnsi"/>
            <w:b/>
            <w:highlight w:val="green"/>
          </w:rPr>
          <w:t>a guard</w:t>
        </w:r>
        <w:r w:rsidRPr="00CB3FBA">
          <w:rPr>
            <w:rFonts w:asciiTheme="majorHAnsi" w:hAnsiTheme="majorHAnsi" w:cstheme="minorHAnsi"/>
            <w:b/>
          </w:rPr>
          <w:t xml:space="preserve"> for the </w:t>
        </w:r>
        <w:r w:rsidRPr="00594273">
          <w:rPr>
            <w:rFonts w:asciiTheme="majorHAnsi" w:hAnsiTheme="majorHAnsi" w:cstheme="minorHAnsi"/>
            <w:b/>
            <w:highlight w:val="green"/>
          </w:rPr>
          <w:t>Dakota Wizards</w:t>
        </w:r>
        <w:r w:rsidRPr="00CB3FBA">
          <w:rPr>
            <w:rFonts w:asciiTheme="majorHAnsi" w:hAnsiTheme="majorHAnsi" w:cstheme="minorHAnsi"/>
            <w:b/>
          </w:rPr>
          <w:t xml:space="preserve">. “They want to work on </w:t>
        </w:r>
        <w:proofErr w:type="spellStart"/>
        <w:r w:rsidRPr="00CB3FBA">
          <w:rPr>
            <w:rFonts w:asciiTheme="majorHAnsi" w:hAnsiTheme="majorHAnsi" w:cstheme="minorHAnsi"/>
            <w:b/>
          </w:rPr>
          <w:t>defenses</w:t>
        </w:r>
        <w:proofErr w:type="spellEnd"/>
        <w:r w:rsidRPr="00CB3FBA">
          <w:rPr>
            <w:rFonts w:asciiTheme="majorHAnsi" w:hAnsiTheme="majorHAnsi" w:cstheme="minorHAnsi"/>
            <w:b/>
          </w:rPr>
          <w:t xml:space="preserve"> and offenses and schemes.” </w:t>
        </w:r>
      </w:ins>
    </w:p>
    <w:p w:rsidR="00CB3FBA" w:rsidRPr="00CB3FBA" w:rsidRDefault="00CB3FBA" w:rsidP="00CB3FBA">
      <w:pPr>
        <w:rPr>
          <w:ins w:id="74" w:author="Unknown"/>
          <w:rFonts w:asciiTheme="majorHAnsi" w:hAnsiTheme="majorHAnsi" w:cstheme="minorHAnsi"/>
          <w:b/>
        </w:rPr>
      </w:pPr>
      <w:ins w:id="75" w:author="Unknown">
        <w:r w:rsidRPr="00CB3FBA">
          <w:rPr>
            <w:rFonts w:asciiTheme="majorHAnsi" w:hAnsiTheme="majorHAnsi" w:cstheme="minorHAnsi"/>
            <w:b/>
          </w:rPr>
          <w:t xml:space="preserve">But even </w:t>
        </w:r>
        <w:r w:rsidRPr="004A4BD4">
          <w:rPr>
            <w:rFonts w:asciiTheme="majorHAnsi" w:hAnsiTheme="majorHAnsi" w:cstheme="minorHAnsi"/>
            <w:b/>
            <w:highlight w:val="yellow"/>
          </w:rPr>
          <w:t>practice</w:t>
        </w:r>
        <w:r w:rsidRPr="00CB3FBA">
          <w:rPr>
            <w:rFonts w:asciiTheme="majorHAnsi" w:hAnsiTheme="majorHAnsi" w:cstheme="minorHAnsi"/>
            <w:b/>
          </w:rPr>
          <w:t xml:space="preserve"> has </w:t>
        </w:r>
        <w:r w:rsidRPr="004A4BD4">
          <w:rPr>
            <w:rFonts w:asciiTheme="majorHAnsi" w:hAnsiTheme="majorHAnsi" w:cstheme="minorHAnsi"/>
            <w:b/>
            <w:highlight w:val="yellow"/>
          </w:rPr>
          <w:t>never</w:t>
        </w:r>
        <w:r w:rsidRPr="00CB3FBA">
          <w:rPr>
            <w:rFonts w:asciiTheme="majorHAnsi" w:hAnsiTheme="majorHAnsi" w:cstheme="minorHAnsi"/>
            <w:b/>
          </w:rPr>
          <w:t xml:space="preserve"> made </w:t>
        </w:r>
        <w:r w:rsidRPr="004A4BD4">
          <w:rPr>
            <w:rFonts w:asciiTheme="majorHAnsi" w:hAnsiTheme="majorHAnsi" w:cstheme="minorHAnsi"/>
            <w:b/>
            <w:highlight w:val="yellow"/>
          </w:rPr>
          <w:t>perfect</w:t>
        </w:r>
        <w:r w:rsidRPr="00CB3FBA">
          <w:rPr>
            <w:rFonts w:asciiTheme="majorHAnsi" w:hAnsiTheme="majorHAnsi" w:cstheme="minorHAnsi"/>
            <w:b/>
          </w:rPr>
          <w:t xml:space="preserve">. The general rule is that </w:t>
        </w:r>
        <w:r w:rsidRPr="004A4BD4">
          <w:rPr>
            <w:rFonts w:asciiTheme="majorHAnsi" w:hAnsiTheme="majorHAnsi" w:cstheme="minorHAnsi"/>
            <w:b/>
            <w:highlight w:val="yellow"/>
          </w:rPr>
          <w:t>players</w:t>
        </w:r>
        <w:r w:rsidRPr="00CB3FBA">
          <w:rPr>
            <w:rFonts w:asciiTheme="majorHAnsi" w:hAnsiTheme="majorHAnsi" w:cstheme="minorHAnsi"/>
            <w:b/>
          </w:rPr>
          <w:t xml:space="preserve">, in games, </w:t>
        </w:r>
        <w:r w:rsidRPr="004A4BD4">
          <w:rPr>
            <w:rFonts w:asciiTheme="majorHAnsi" w:hAnsiTheme="majorHAnsi" w:cstheme="minorHAnsi"/>
            <w:b/>
            <w:highlight w:val="yellow"/>
          </w:rPr>
          <w:t>shoot</w:t>
        </w:r>
        <w:r w:rsidRPr="00CB3FBA">
          <w:rPr>
            <w:rFonts w:asciiTheme="majorHAnsi" w:hAnsiTheme="majorHAnsi" w:cstheme="minorHAnsi"/>
            <w:b/>
          </w:rPr>
          <w:t xml:space="preserve"> </w:t>
        </w:r>
        <w:r w:rsidRPr="004A4BD4">
          <w:rPr>
            <w:rFonts w:asciiTheme="majorHAnsi" w:hAnsiTheme="majorHAnsi" w:cstheme="minorHAnsi"/>
            <w:b/>
            <w:highlight w:val="yellow"/>
          </w:rPr>
          <w:t>10 percentage</w:t>
        </w:r>
        <w:r w:rsidRPr="00CB3FBA">
          <w:rPr>
            <w:rFonts w:asciiTheme="majorHAnsi" w:hAnsiTheme="majorHAnsi" w:cstheme="minorHAnsi"/>
            <w:b/>
          </w:rPr>
          <w:t xml:space="preserve"> points </w:t>
        </w:r>
        <w:r w:rsidRPr="004A4BD4">
          <w:rPr>
            <w:rFonts w:asciiTheme="majorHAnsi" w:hAnsiTheme="majorHAnsi" w:cstheme="minorHAnsi"/>
            <w:b/>
            <w:highlight w:val="yellow"/>
          </w:rPr>
          <w:t>below</w:t>
        </w:r>
        <w:r w:rsidRPr="00CB3FBA">
          <w:rPr>
            <w:rFonts w:asciiTheme="majorHAnsi" w:hAnsiTheme="majorHAnsi" w:cstheme="minorHAnsi"/>
            <w:b/>
          </w:rPr>
          <w:t xml:space="preserve"> their </w:t>
        </w:r>
        <w:r w:rsidRPr="00BE0284">
          <w:rPr>
            <w:rFonts w:asciiTheme="majorHAnsi" w:hAnsiTheme="majorHAnsi" w:cstheme="minorHAnsi"/>
            <w:b/>
            <w:highlight w:val="yellow"/>
          </w:rPr>
          <w:t>practice average</w:t>
        </w:r>
        <w:r w:rsidRPr="00CB3FBA">
          <w:rPr>
            <w:rFonts w:asciiTheme="majorHAnsi" w:hAnsiTheme="majorHAnsi" w:cstheme="minorHAnsi"/>
            <w:b/>
          </w:rPr>
          <w:t xml:space="preserve">. The </w:t>
        </w:r>
        <w:r w:rsidRPr="00BE0284">
          <w:rPr>
            <w:rFonts w:asciiTheme="majorHAnsi" w:hAnsiTheme="majorHAnsi" w:cstheme="minorHAnsi"/>
            <w:b/>
            <w:highlight w:val="yellow"/>
          </w:rPr>
          <w:t>difference</w:t>
        </w:r>
        <w:r w:rsidRPr="00CB3FBA">
          <w:rPr>
            <w:rFonts w:asciiTheme="majorHAnsi" w:hAnsiTheme="majorHAnsi" w:cstheme="minorHAnsi"/>
            <w:b/>
          </w:rPr>
          <w:t xml:space="preserve"> is </w:t>
        </w:r>
        <w:r w:rsidRPr="00BE0284">
          <w:rPr>
            <w:rFonts w:asciiTheme="majorHAnsi" w:hAnsiTheme="majorHAnsi" w:cstheme="minorHAnsi"/>
            <w:b/>
            <w:highlight w:val="yellow"/>
          </w:rPr>
          <w:t>pressure</w:t>
        </w:r>
        <w:r w:rsidRPr="00CB3FBA">
          <w:rPr>
            <w:rFonts w:asciiTheme="majorHAnsi" w:hAnsiTheme="majorHAnsi" w:cstheme="minorHAnsi"/>
            <w:b/>
          </w:rPr>
          <w:t xml:space="preserve"> and </w:t>
        </w:r>
        <w:r w:rsidRPr="00BE0284">
          <w:rPr>
            <w:rFonts w:asciiTheme="majorHAnsi" w:hAnsiTheme="majorHAnsi" w:cstheme="minorHAnsi"/>
            <w:b/>
            <w:highlight w:val="yellow"/>
          </w:rPr>
          <w:t>fatigue</w:t>
        </w:r>
        <w:r w:rsidRPr="00CB3FBA">
          <w:rPr>
            <w:rFonts w:asciiTheme="majorHAnsi" w:hAnsiTheme="majorHAnsi" w:cstheme="minorHAnsi"/>
            <w:b/>
          </w:rPr>
          <w:t xml:space="preserve">, </w:t>
        </w:r>
        <w:r w:rsidRPr="00BE0284">
          <w:rPr>
            <w:rFonts w:asciiTheme="majorHAnsi" w:hAnsiTheme="majorHAnsi" w:cstheme="minorHAnsi"/>
            <w:b/>
            <w:highlight w:val="yellow"/>
          </w:rPr>
          <w:t>hard</w:t>
        </w:r>
        <w:r w:rsidRPr="00CB3FBA">
          <w:rPr>
            <w:rFonts w:asciiTheme="majorHAnsi" w:hAnsiTheme="majorHAnsi" w:cstheme="minorHAnsi"/>
            <w:b/>
          </w:rPr>
          <w:t xml:space="preserve"> to </w:t>
        </w:r>
        <w:r w:rsidRPr="00BE0284">
          <w:rPr>
            <w:rFonts w:asciiTheme="majorHAnsi" w:hAnsiTheme="majorHAnsi" w:cstheme="minorHAnsi"/>
            <w:b/>
            <w:highlight w:val="yellow"/>
          </w:rPr>
          <w:t>replicate</w:t>
        </w:r>
        <w:r w:rsidRPr="00CB3FBA">
          <w:rPr>
            <w:rFonts w:asciiTheme="majorHAnsi" w:hAnsiTheme="majorHAnsi" w:cstheme="minorHAnsi"/>
            <w:b/>
          </w:rPr>
          <w:t xml:space="preserve"> in an </w:t>
        </w:r>
        <w:r w:rsidRPr="00BE0284">
          <w:rPr>
            <w:rFonts w:asciiTheme="majorHAnsi" w:hAnsiTheme="majorHAnsi" w:cstheme="minorHAnsi"/>
            <w:b/>
            <w:highlight w:val="yellow"/>
          </w:rPr>
          <w:t>empty arena</w:t>
        </w:r>
        <w:r w:rsidRPr="00CB3FBA">
          <w:rPr>
            <w:rFonts w:asciiTheme="majorHAnsi" w:hAnsiTheme="majorHAnsi" w:cstheme="minorHAnsi"/>
            <w:b/>
          </w:rPr>
          <w:t xml:space="preserve">. </w:t>
        </w:r>
      </w:ins>
    </w:p>
    <w:p w:rsidR="00CB3FBA" w:rsidRPr="00CB3FBA" w:rsidRDefault="00CB3FBA" w:rsidP="00CB3FBA">
      <w:pPr>
        <w:rPr>
          <w:ins w:id="76" w:author="Unknown"/>
          <w:rFonts w:asciiTheme="majorHAnsi" w:hAnsiTheme="majorHAnsi" w:cstheme="minorHAnsi"/>
          <w:b/>
        </w:rPr>
      </w:pPr>
      <w:ins w:id="77" w:author="Unknown">
        <w:r w:rsidRPr="00CB3FBA">
          <w:rPr>
            <w:rFonts w:asciiTheme="majorHAnsi" w:hAnsiTheme="majorHAnsi" w:cstheme="minorHAnsi"/>
            <w:b/>
          </w:rPr>
          <w:t xml:space="preserve">Utah Valley and Chicago State were tied with a minute left in last week’s game in Orem, Utah. About two-thirds of a winning team’s points in the final minute typically come from the free-throw line, which is why Utah Valley wanted the ball in Ryan </w:t>
        </w:r>
        <w:proofErr w:type="spellStart"/>
        <w:r w:rsidRPr="00CB3FBA">
          <w:rPr>
            <w:rFonts w:asciiTheme="majorHAnsi" w:hAnsiTheme="majorHAnsi" w:cstheme="minorHAnsi"/>
            <w:b/>
          </w:rPr>
          <w:t>Toolson’s</w:t>
        </w:r>
        <w:proofErr w:type="spellEnd"/>
        <w:r w:rsidRPr="00CB3FBA">
          <w:rPr>
            <w:rFonts w:asciiTheme="majorHAnsi" w:hAnsiTheme="majorHAnsi" w:cstheme="minorHAnsi"/>
            <w:b/>
          </w:rPr>
          <w:t xml:space="preserve"> hands. His career free-throw average is 94 </w:t>
        </w:r>
        <w:proofErr w:type="spellStart"/>
        <w:r w:rsidRPr="00CB3FBA">
          <w:rPr>
            <w:rFonts w:asciiTheme="majorHAnsi" w:hAnsiTheme="majorHAnsi" w:cstheme="minorHAnsi"/>
            <w:b/>
          </w:rPr>
          <w:t>percent</w:t>
        </w:r>
        <w:proofErr w:type="spellEnd"/>
        <w:r w:rsidRPr="00CB3FBA">
          <w:rPr>
            <w:rFonts w:asciiTheme="majorHAnsi" w:hAnsiTheme="majorHAnsi" w:cstheme="minorHAnsi"/>
            <w:b/>
          </w:rPr>
          <w:t xml:space="preserve">. </w:t>
        </w:r>
      </w:ins>
    </w:p>
    <w:p w:rsidR="00CB3FBA" w:rsidRPr="00CB3FBA" w:rsidRDefault="00CB3FBA" w:rsidP="00CB3FBA">
      <w:pPr>
        <w:rPr>
          <w:ins w:id="78" w:author="Unknown"/>
          <w:rFonts w:asciiTheme="majorHAnsi" w:hAnsiTheme="majorHAnsi" w:cstheme="minorHAnsi"/>
          <w:b/>
        </w:rPr>
      </w:pPr>
      <w:proofErr w:type="spellStart"/>
      <w:ins w:id="79" w:author="Unknown">
        <w:r w:rsidRPr="00CB3FBA">
          <w:rPr>
            <w:rFonts w:asciiTheme="majorHAnsi" w:hAnsiTheme="majorHAnsi" w:cstheme="minorHAnsi"/>
            <w:b/>
          </w:rPr>
          <w:t>Toolson</w:t>
        </w:r>
        <w:proofErr w:type="spellEnd"/>
        <w:r w:rsidRPr="00CB3FBA">
          <w:rPr>
            <w:rFonts w:asciiTheme="majorHAnsi" w:hAnsiTheme="majorHAnsi" w:cstheme="minorHAnsi"/>
            <w:b/>
          </w:rPr>
          <w:t xml:space="preserve"> was fouled on a drive with 51 seconds left. </w:t>
        </w:r>
        <w:proofErr w:type="gramStart"/>
        <w:r w:rsidRPr="00CB3FBA">
          <w:rPr>
            <w:rFonts w:asciiTheme="majorHAnsi" w:hAnsiTheme="majorHAnsi" w:cstheme="minorHAnsi"/>
            <w:b/>
          </w:rPr>
          <w:t>Swish, swish.</w:t>
        </w:r>
        <w:proofErr w:type="gramEnd"/>
        <w:r w:rsidRPr="00CB3FBA">
          <w:rPr>
            <w:rFonts w:asciiTheme="majorHAnsi" w:hAnsiTheme="majorHAnsi" w:cstheme="minorHAnsi"/>
            <w:b/>
          </w:rPr>
          <w:t xml:space="preserve"> </w:t>
        </w:r>
      </w:ins>
    </w:p>
    <w:p w:rsidR="00CB3FBA" w:rsidRPr="00CB3FBA" w:rsidRDefault="00CB3FBA" w:rsidP="00CB3FBA">
      <w:pPr>
        <w:rPr>
          <w:ins w:id="80" w:author="Unknown"/>
          <w:rFonts w:asciiTheme="majorHAnsi" w:hAnsiTheme="majorHAnsi" w:cstheme="minorHAnsi"/>
          <w:b/>
        </w:rPr>
      </w:pPr>
      <w:ins w:id="81" w:author="Unknown">
        <w:r w:rsidRPr="00CB3FBA">
          <w:rPr>
            <w:rFonts w:asciiTheme="majorHAnsi" w:hAnsiTheme="majorHAnsi" w:cstheme="minorHAnsi"/>
            <w:b/>
          </w:rPr>
          <w:t xml:space="preserve">He was fouled with 18 seconds left. </w:t>
        </w:r>
        <w:proofErr w:type="gramStart"/>
        <w:r w:rsidRPr="00CB3FBA">
          <w:rPr>
            <w:rFonts w:asciiTheme="majorHAnsi" w:hAnsiTheme="majorHAnsi" w:cstheme="minorHAnsi"/>
            <w:b/>
          </w:rPr>
          <w:t>Swish, swish.</w:t>
        </w:r>
        <w:proofErr w:type="gramEnd"/>
        <w:r w:rsidRPr="00CB3FBA">
          <w:rPr>
            <w:rFonts w:asciiTheme="majorHAnsi" w:hAnsiTheme="majorHAnsi" w:cstheme="minorHAnsi"/>
            <w:b/>
          </w:rPr>
          <w:t xml:space="preserve"> </w:t>
        </w:r>
      </w:ins>
    </w:p>
    <w:p w:rsidR="00CB3FBA" w:rsidRPr="00CB3FBA" w:rsidRDefault="00CB3FBA" w:rsidP="00CB3FBA">
      <w:pPr>
        <w:rPr>
          <w:ins w:id="82" w:author="Unknown"/>
          <w:rFonts w:asciiTheme="majorHAnsi" w:hAnsiTheme="majorHAnsi" w:cstheme="minorHAnsi"/>
          <w:b/>
        </w:rPr>
      </w:pPr>
      <w:ins w:id="83" w:author="Unknown">
        <w:r w:rsidRPr="00CB3FBA">
          <w:rPr>
            <w:rFonts w:asciiTheme="majorHAnsi" w:hAnsiTheme="majorHAnsi" w:cstheme="minorHAnsi"/>
            <w:b/>
          </w:rPr>
          <w:t xml:space="preserve">He was fouled with 9 seconds left. Swish, bonk. </w:t>
        </w:r>
      </w:ins>
    </w:p>
    <w:p w:rsidR="00CB3FBA" w:rsidRPr="00CB3FBA" w:rsidRDefault="00CB3FBA" w:rsidP="00CB3FBA">
      <w:pPr>
        <w:rPr>
          <w:ins w:id="84" w:author="Unknown"/>
          <w:rFonts w:asciiTheme="majorHAnsi" w:hAnsiTheme="majorHAnsi" w:cstheme="minorHAnsi"/>
          <w:b/>
        </w:rPr>
      </w:pPr>
      <w:ins w:id="85" w:author="Unknown">
        <w:r w:rsidRPr="00CB3FBA">
          <w:rPr>
            <w:rFonts w:asciiTheme="majorHAnsi" w:hAnsiTheme="majorHAnsi" w:cstheme="minorHAnsi"/>
            <w:b/>
          </w:rPr>
          <w:t xml:space="preserve">The crowd murmured. The game was momentarily in doubt. But after Utah Valley escaped with a victory, thanks to two more free throws, Coach Dick </w:t>
        </w:r>
        <w:proofErr w:type="spellStart"/>
        <w:r w:rsidRPr="00CB3FBA">
          <w:rPr>
            <w:rFonts w:asciiTheme="majorHAnsi" w:hAnsiTheme="majorHAnsi" w:cstheme="minorHAnsi"/>
            <w:b/>
          </w:rPr>
          <w:t>Hunsaker</w:t>
        </w:r>
        <w:proofErr w:type="spellEnd"/>
        <w:r w:rsidRPr="00CB3FBA">
          <w:rPr>
            <w:rFonts w:asciiTheme="majorHAnsi" w:hAnsiTheme="majorHAnsi" w:cstheme="minorHAnsi"/>
            <w:b/>
          </w:rPr>
          <w:t xml:space="preserve"> praised </w:t>
        </w:r>
        <w:proofErr w:type="spellStart"/>
        <w:r w:rsidRPr="00CB3FBA">
          <w:rPr>
            <w:rFonts w:asciiTheme="majorHAnsi" w:hAnsiTheme="majorHAnsi" w:cstheme="minorHAnsi"/>
            <w:b/>
          </w:rPr>
          <w:t>Toolson</w:t>
        </w:r>
        <w:proofErr w:type="spellEnd"/>
        <w:r w:rsidRPr="00CB3FBA">
          <w:rPr>
            <w:rFonts w:asciiTheme="majorHAnsi" w:hAnsiTheme="majorHAnsi" w:cstheme="minorHAnsi"/>
            <w:b/>
          </w:rPr>
          <w:t xml:space="preserve"> as </w:t>
        </w:r>
        <w:proofErr w:type="spellStart"/>
        <w:r w:rsidRPr="00CB3FBA">
          <w:rPr>
            <w:rFonts w:asciiTheme="majorHAnsi" w:hAnsiTheme="majorHAnsi" w:cstheme="minorHAnsi"/>
            <w:b/>
          </w:rPr>
          <w:t>Mr.</w:t>
        </w:r>
        <w:proofErr w:type="spellEnd"/>
        <w:r w:rsidRPr="00CB3FBA">
          <w:rPr>
            <w:rFonts w:asciiTheme="majorHAnsi" w:hAnsiTheme="majorHAnsi" w:cstheme="minorHAnsi"/>
            <w:b/>
          </w:rPr>
          <w:t xml:space="preserve"> Clutch. </w:t>
        </w:r>
      </w:ins>
    </w:p>
    <w:p w:rsidR="00CB3FBA" w:rsidRPr="00CB3FBA" w:rsidRDefault="00CB3FBA" w:rsidP="00CB3FBA">
      <w:pPr>
        <w:rPr>
          <w:ins w:id="86" w:author="Unknown"/>
          <w:rFonts w:asciiTheme="majorHAnsi" w:hAnsiTheme="majorHAnsi" w:cstheme="minorHAnsi"/>
          <w:b/>
        </w:rPr>
      </w:pPr>
      <w:ins w:id="87" w:author="Unknown">
        <w:r w:rsidRPr="00CB3FBA">
          <w:rPr>
            <w:rFonts w:asciiTheme="majorHAnsi" w:hAnsiTheme="majorHAnsi" w:cstheme="minorHAnsi"/>
            <w:b/>
          </w:rPr>
          <w:t xml:space="preserve">“Except that free throw,” </w:t>
        </w:r>
        <w:proofErr w:type="spellStart"/>
        <w:r w:rsidRPr="00CB3FBA">
          <w:rPr>
            <w:rFonts w:asciiTheme="majorHAnsi" w:hAnsiTheme="majorHAnsi" w:cstheme="minorHAnsi"/>
            <w:b/>
          </w:rPr>
          <w:t>Toolson</w:t>
        </w:r>
        <w:proofErr w:type="spellEnd"/>
        <w:r w:rsidRPr="00CB3FBA">
          <w:rPr>
            <w:rFonts w:asciiTheme="majorHAnsi" w:hAnsiTheme="majorHAnsi" w:cstheme="minorHAnsi"/>
            <w:b/>
          </w:rPr>
          <w:t xml:space="preserve"> whispered to himself. </w:t>
        </w:r>
      </w:ins>
    </w:p>
    <w:p w:rsidR="00CB3FBA" w:rsidRPr="00CB3FBA" w:rsidRDefault="00CB3FBA">
      <w:pPr>
        <w:rPr>
          <w:rFonts w:asciiTheme="majorHAnsi" w:hAnsiTheme="majorHAnsi" w:cstheme="minorHAnsi"/>
          <w:b/>
        </w:rPr>
      </w:pPr>
      <w:bookmarkStart w:id="88" w:name="_GoBack"/>
      <w:bookmarkEnd w:id="88"/>
      <w:ins w:id="89" w:author="Unknown">
        <w:r w:rsidRPr="00BE0284">
          <w:rPr>
            <w:rFonts w:asciiTheme="majorHAnsi" w:hAnsiTheme="majorHAnsi" w:cstheme="minorHAnsi"/>
            <w:b/>
            <w:highlight w:val="yellow"/>
          </w:rPr>
          <w:t>A version of this article appeared in print on March 4, 2009, on page A1 of the New York edition with the headline: For Free Throws, 50 Years of Practice Is No Help.</w:t>
        </w:r>
        <w:r w:rsidRPr="00BE0284">
          <w:rPr>
            <w:rFonts w:asciiTheme="majorHAnsi" w:hAnsiTheme="majorHAnsi" w:cstheme="minorHAnsi"/>
            <w:b/>
            <w:highlight w:val="yellow"/>
          </w:rPr>
          <w:object w:dxaOrig="1440" w:dyaOrig="1440">
            <v:shape id="_x0000_i1051" type="#_x0000_t75" style="width:1in;height:18pt" o:ole="">
              <v:imagedata r:id="rId10" o:title=""/>
            </v:shape>
            <w:control r:id="rId11" w:name="DefaultOcxName12" w:shapeid="_x0000_i1051"/>
          </w:object>
        </w:r>
        <w:r w:rsidRPr="00BE0284">
          <w:rPr>
            <w:rFonts w:asciiTheme="majorHAnsi" w:hAnsiTheme="majorHAnsi" w:cstheme="minorHAnsi"/>
            <w:b/>
            <w:highlight w:val="yellow"/>
          </w:rPr>
          <w:object w:dxaOrig="1440" w:dyaOrig="1440">
            <v:shape id="_x0000_i1053" type="#_x0000_t75" style="width:1in;height:18pt" o:ole="">
              <v:imagedata r:id="rId12" o:title=""/>
            </v:shape>
            <w:control r:id="rId13" w:name="DefaultOcxName13" w:shapeid="_x0000_i1053"/>
          </w:object>
        </w:r>
        <w:r w:rsidRPr="00BE0284">
          <w:rPr>
            <w:rFonts w:asciiTheme="majorHAnsi" w:hAnsiTheme="majorHAnsi" w:cstheme="minorHAnsi"/>
            <w:b/>
            <w:highlight w:val="yellow"/>
          </w:rPr>
          <w:object w:dxaOrig="1440" w:dyaOrig="1440">
            <v:shape id="_x0000_i1055" type="#_x0000_t75" style="width:1in;height:18pt" o:ole="">
              <v:imagedata r:id="rId14" o:title=""/>
            </v:shape>
            <w:control r:id="rId15" w:name="DefaultOcxName14" w:shapeid="_x0000_i1055"/>
          </w:object>
        </w:r>
        <w:r w:rsidRPr="00BE0284">
          <w:rPr>
            <w:rFonts w:asciiTheme="majorHAnsi" w:hAnsiTheme="majorHAnsi" w:cstheme="minorHAnsi"/>
            <w:b/>
            <w:highlight w:val="yellow"/>
          </w:rPr>
          <w:object w:dxaOrig="1440" w:dyaOrig="1440">
            <v:shape id="_x0000_i1057" type="#_x0000_t75" style="width:1in;height:18pt" o:ole="">
              <v:imagedata r:id="rId16" o:title=""/>
            </v:shape>
            <w:control r:id="rId17" w:name="DefaultOcxName15" w:shapeid="_x0000_i1057"/>
          </w:object>
        </w:r>
      </w:ins>
    </w:p>
    <w:sectPr w:rsidR="00CB3FBA" w:rsidRPr="00CB3F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BA"/>
    <w:rsid w:val="004A4BD4"/>
    <w:rsid w:val="00594273"/>
    <w:rsid w:val="00596A86"/>
    <w:rsid w:val="00BE0284"/>
    <w:rsid w:val="00CB3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3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F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3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F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77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48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5774">
          <w:marLeft w:val="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16478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0" w:color="000000"/>
                <w:right w:val="none" w:sz="0" w:space="0" w:color="auto"/>
              </w:divBdr>
              <w:divsChild>
                <w:div w:id="1628731733">
                  <w:marLeft w:val="0"/>
                  <w:marRight w:val="10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98683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64758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D3D3D3"/>
                <w:right w:val="none" w:sz="0" w:space="0" w:color="auto"/>
              </w:divBdr>
              <w:divsChild>
                <w:div w:id="169195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499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074309">
                          <w:marLeft w:val="0"/>
                          <w:marRight w:val="18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99996872">
              <w:marLeft w:val="0"/>
              <w:marRight w:val="0"/>
              <w:marTop w:val="225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80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053571">
                      <w:marLeft w:val="0"/>
                      <w:marRight w:val="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38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027039">
                              <w:marLeft w:val="150"/>
                              <w:marRight w:val="105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5079134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389493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9628465">
                                  <w:marLeft w:val="75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883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AE8E9"/>
                                        <w:left w:val="single" w:sz="6" w:space="0" w:color="EAE8E9"/>
                                        <w:bottom w:val="single" w:sz="6" w:space="0" w:color="EAE8E9"/>
                                        <w:right w:val="single" w:sz="6" w:space="0" w:color="EAE8E9"/>
                                      </w:divBdr>
                                      <w:divsChild>
                                        <w:div w:id="1666006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242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42707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1871963">
                                  <w:marLeft w:val="0"/>
                                  <w:marRight w:val="0"/>
                                  <w:marTop w:val="360"/>
                                  <w:marBottom w:val="40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3027314">
                                  <w:marLeft w:val="0"/>
                                  <w:marRight w:val="225"/>
                                  <w:marTop w:val="9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598289">
                                  <w:marLeft w:val="0"/>
                                  <w:marRight w:val="225"/>
                                  <w:marTop w:val="9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0586428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4988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8439649">
                                  <w:marLeft w:val="0"/>
                                  <w:marRight w:val="225"/>
                                  <w:marTop w:val="9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440037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4002833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single" w:sz="6" w:space="2" w:color="E2E2E2"/>
                                        <w:left w:val="single" w:sz="2" w:space="3" w:color="E2E2E2"/>
                                        <w:bottom w:val="single" w:sz="6" w:space="2" w:color="E2E2E2"/>
                                        <w:right w:val="single" w:sz="2" w:space="3" w:color="E2E2E2"/>
                                      </w:divBdr>
                                      <w:divsChild>
                                        <w:div w:id="94176073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6627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4501372">
                                      <w:marLeft w:val="0"/>
                                      <w:marRight w:val="0"/>
                                      <w:marTop w:val="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671544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2224309">
                                              <w:marLeft w:val="90"/>
                                              <w:marRight w:val="0"/>
                                              <w:marTop w:val="30"/>
                                              <w:marBottom w:val="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188961">
                                              <w:marLeft w:val="0"/>
                                              <w:marRight w:val="0"/>
                                              <w:marTop w:val="3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5513384">
                                  <w:marLeft w:val="0"/>
                                  <w:marRight w:val="0"/>
                                  <w:marTop w:val="360"/>
                                  <w:marBottom w:val="40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2073407">
                              <w:marLeft w:val="150"/>
                              <w:marRight w:val="105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761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588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445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5509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73411339">
                              <w:marLeft w:val="150"/>
                              <w:marRight w:val="105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209711">
                                  <w:marLeft w:val="75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890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AE8E9"/>
                                        <w:left w:val="single" w:sz="6" w:space="0" w:color="EAE8E9"/>
                                        <w:bottom w:val="single" w:sz="6" w:space="0" w:color="EAE8E9"/>
                                        <w:right w:val="single" w:sz="6" w:space="0" w:color="EAE8E9"/>
                                      </w:divBdr>
                                      <w:divsChild>
                                        <w:div w:id="887883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89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753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9036948">
                                  <w:marLeft w:val="150"/>
                                  <w:marRight w:val="105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266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55691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878248">
                          <w:marLeft w:val="105"/>
                          <w:marRight w:val="135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2778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6" w:space="9" w:color="CCCCC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978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48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68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2180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198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6327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5952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86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9378845">
                                          <w:marLeft w:val="0"/>
                                          <w:marRight w:val="13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0318493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949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2199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CACACA"/>
                                <w:left w:val="single" w:sz="2" w:space="0" w:color="CCCCCC"/>
                                <w:bottom w:val="single" w:sz="2" w:space="0" w:color="CCCCCC"/>
                                <w:right w:val="single" w:sz="2" w:space="0" w:color="CCCCCC"/>
                              </w:divBdr>
                              <w:divsChild>
                                <w:div w:id="1520656854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4435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CACACA"/>
                                <w:left w:val="single" w:sz="2" w:space="0" w:color="CCCCCC"/>
                                <w:bottom w:val="single" w:sz="2" w:space="0" w:color="CCCCCC"/>
                                <w:right w:val="single" w:sz="2" w:space="0" w:color="CCCCCC"/>
                              </w:divBdr>
                              <w:divsChild>
                                <w:div w:id="716203797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112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CACACA"/>
                                <w:left w:val="single" w:sz="2" w:space="0" w:color="CCCCCC"/>
                                <w:bottom w:val="single" w:sz="2" w:space="0" w:color="CCCCCC"/>
                                <w:right w:val="single" w:sz="2" w:space="0" w:color="CCCCCC"/>
                              </w:divBdr>
                              <w:divsChild>
                                <w:div w:id="205871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889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0267160">
                                      <w:marLeft w:val="0"/>
                                      <w:marRight w:val="0"/>
                                      <w:marTop w:val="18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2484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2321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88900687">
                          <w:marLeft w:val="105"/>
                          <w:marRight w:val="135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7973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6" w:space="9" w:color="CCCCC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888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88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999999"/>
                                        <w:left w:val="single" w:sz="6" w:space="0" w:color="999999"/>
                                        <w:bottom w:val="single" w:sz="6" w:space="0" w:color="999999"/>
                                        <w:right w:val="single" w:sz="6" w:space="0" w:color="999999"/>
                                      </w:divBdr>
                                      <w:divsChild>
                                        <w:div w:id="1545285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7343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58364300">
                          <w:marLeft w:val="105"/>
                          <w:marRight w:val="135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41957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6" w:space="9" w:color="CCCCC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991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6706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03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2" w:color="D3D3D3"/>
                        <w:right w:val="none" w:sz="0" w:space="0" w:color="auto"/>
                      </w:divBdr>
                    </w:div>
                    <w:div w:id="182284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5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135894">
                              <w:marLeft w:val="0"/>
                              <w:marRight w:val="0"/>
                              <w:marTop w:val="0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704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866376">
                              <w:marLeft w:val="0"/>
                              <w:marRight w:val="0"/>
                              <w:marTop w:val="0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275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635028">
                              <w:marLeft w:val="0"/>
                              <w:marRight w:val="0"/>
                              <w:marTop w:val="0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8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188845">
                              <w:marLeft w:val="0"/>
                              <w:marRight w:val="0"/>
                              <w:marTop w:val="0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109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693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217652">
                              <w:marLeft w:val="0"/>
                              <w:marRight w:val="0"/>
                              <w:marTop w:val="0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284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12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5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610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26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924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94810265">
              <w:marLeft w:val="0"/>
              <w:marRight w:val="0"/>
              <w:marTop w:val="0"/>
              <w:marBottom w:val="0"/>
              <w:divBdr>
                <w:top w:val="single" w:sz="12" w:space="1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85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856276">
              <w:marLeft w:val="0"/>
              <w:marRight w:val="0"/>
              <w:marTop w:val="0"/>
              <w:marBottom w:val="0"/>
              <w:divBdr>
                <w:top w:val="single" w:sz="12" w:space="8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08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73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74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control" Target="activeX/activeX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5.wmf"/><Relationship Id="rId17" Type="http://schemas.openxmlformats.org/officeDocument/2006/relationships/control" Target="activeX/activeX5.xml"/><Relationship Id="rId2" Type="http://schemas.microsoft.com/office/2007/relationships/stylesWithEffects" Target="stylesWithEffects.xml"/><Relationship Id="rId16" Type="http://schemas.openxmlformats.org/officeDocument/2006/relationships/image" Target="media/image7.wmf"/><Relationship Id="rId1" Type="http://schemas.openxmlformats.org/officeDocument/2006/relationships/styles" Target="styles.xml"/><Relationship Id="rId6" Type="http://schemas.openxmlformats.org/officeDocument/2006/relationships/hyperlink" Target="javascript:pop_me_up2('http://www.nytimes.com/imagepages/2009/03/04/sports/04freethrow.grafic.html?ref=basketball','436_261','width=436,height=261,location=no,scrollbars=yes,toolbars=no,resizable=yes')" TargetMode="External"/><Relationship Id="rId11" Type="http://schemas.openxmlformats.org/officeDocument/2006/relationships/control" Target="activeX/activeX2.xml"/><Relationship Id="rId5" Type="http://schemas.openxmlformats.org/officeDocument/2006/relationships/image" Target="media/image1.jpeg"/><Relationship Id="rId15" Type="http://schemas.openxmlformats.org/officeDocument/2006/relationships/control" Target="activeX/activeX4.xml"/><Relationship Id="rId10" Type="http://schemas.openxmlformats.org/officeDocument/2006/relationships/image" Target="media/image4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ntrol" Target="activeX/activeX1.xml"/><Relationship Id="rId14" Type="http://schemas.openxmlformats.org/officeDocument/2006/relationships/image" Target="media/image6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1378</Words>
  <Characters>7857</Characters>
  <Application>Microsoft Office Word</Application>
  <DocSecurity>0</DocSecurity>
  <Lines>65</Lines>
  <Paragraphs>18</Paragraphs>
  <ScaleCrop>false</ScaleCrop>
  <Company>Woodville High School</Company>
  <LinksUpToDate>false</LinksUpToDate>
  <CharactersWithSpaces>9217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whs</dc:creator>
  <cp:lastModifiedBy>whs</cp:lastModifiedBy>
  <cp:revision>5</cp:revision>
  <dcterms:created xsi:type="dcterms:W3CDTF">2012-02-01T22:36:00Z</dcterms:created>
  <dcterms:modified xsi:type="dcterms:W3CDTF">2012-02-03T03:30:00Z</dcterms:modified>
</cp:coreProperties>
</file>